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73E9E" w14:textId="0FCF1CC7" w:rsidR="00F105CB" w:rsidRPr="00FE6883" w:rsidRDefault="00F105CB" w:rsidP="00F105CB">
      <w:pPr>
        <w:widowControl w:val="0"/>
        <w:ind w:left="709" w:hanging="709"/>
        <w:rPr>
          <w:bCs/>
          <w:i/>
          <w:sz w:val="22"/>
          <w:szCs w:val="22"/>
        </w:rPr>
      </w:pPr>
      <w:bookmarkStart w:id="0" w:name="_GoBack"/>
      <w:bookmarkEnd w:id="0"/>
    </w:p>
    <w:p w14:paraId="180A22AB" w14:textId="0E2F8380" w:rsidR="00177C07" w:rsidRPr="00EB22D5" w:rsidRDefault="006715AF" w:rsidP="00177C07">
      <w:pPr>
        <w:widowControl w:val="0"/>
        <w:ind w:left="709" w:hanging="709"/>
        <w:jc w:val="center"/>
        <w:rPr>
          <w:b/>
          <w:bCs/>
          <w:sz w:val="40"/>
          <w:szCs w:val="40"/>
        </w:rPr>
      </w:pPr>
      <w:r>
        <w:rPr>
          <w:b/>
          <w:bCs/>
          <w:sz w:val="40"/>
          <w:szCs w:val="40"/>
        </w:rPr>
        <w:t>K</w:t>
      </w:r>
      <w:r w:rsidR="00177C07" w:rsidRPr="00EB22D5">
        <w:rPr>
          <w:b/>
          <w:bCs/>
          <w:sz w:val="40"/>
          <w:szCs w:val="40"/>
        </w:rPr>
        <w:t>upní smlouv</w:t>
      </w:r>
      <w:r>
        <w:rPr>
          <w:b/>
          <w:bCs/>
          <w:sz w:val="40"/>
          <w:szCs w:val="40"/>
        </w:rPr>
        <w:t>a</w:t>
      </w:r>
    </w:p>
    <w:p w14:paraId="57E0C9EB" w14:textId="77777777" w:rsidR="00177C07" w:rsidRDefault="00177C07" w:rsidP="00305D0E">
      <w:pPr>
        <w:pStyle w:val="Nadpis1"/>
        <w:keepNext w:val="0"/>
        <w:widowControl w:val="0"/>
        <w:numPr>
          <w:ilvl w:val="0"/>
          <w:numId w:val="0"/>
        </w:numPr>
        <w:ind w:right="21"/>
        <w:rPr>
          <w:sz w:val="22"/>
          <w:szCs w:val="22"/>
        </w:rPr>
      </w:pPr>
    </w:p>
    <w:p w14:paraId="65AF275E" w14:textId="27B0B3F0" w:rsidR="00177C07" w:rsidRPr="00F04562" w:rsidRDefault="00177C07" w:rsidP="00305D0E">
      <w:pPr>
        <w:pStyle w:val="Nadpis1"/>
        <w:keepNext w:val="0"/>
        <w:widowControl w:val="0"/>
        <w:numPr>
          <w:ilvl w:val="0"/>
          <w:numId w:val="0"/>
        </w:numPr>
        <w:ind w:left="2880" w:right="-405"/>
        <w:rPr>
          <w:sz w:val="22"/>
          <w:szCs w:val="22"/>
        </w:rPr>
      </w:pPr>
      <w:r w:rsidRPr="00F04562">
        <w:rPr>
          <w:sz w:val="22"/>
          <w:szCs w:val="22"/>
        </w:rPr>
        <w:t xml:space="preserve">Číslo smlouvy </w:t>
      </w:r>
      <w:r>
        <w:rPr>
          <w:sz w:val="22"/>
          <w:szCs w:val="22"/>
        </w:rPr>
        <w:t>kupující</w:t>
      </w:r>
      <w:r w:rsidRPr="00F04562">
        <w:rPr>
          <w:sz w:val="22"/>
          <w:szCs w:val="22"/>
        </w:rPr>
        <w:t>:</w:t>
      </w:r>
      <w:r w:rsidR="00967668">
        <w:rPr>
          <w:sz w:val="22"/>
          <w:szCs w:val="22"/>
        </w:rPr>
        <w:t xml:space="preserve"> </w:t>
      </w:r>
      <w:r w:rsidR="00C373EC" w:rsidRPr="00D5129F">
        <w:rPr>
          <w:b/>
          <w:i w:val="0"/>
          <w:sz w:val="22"/>
          <w:szCs w:val="22"/>
        </w:rPr>
        <w:t>DOD20</w:t>
      </w:r>
      <w:r w:rsidR="00E64ED2" w:rsidRPr="00D5129F">
        <w:rPr>
          <w:b/>
          <w:i w:val="0"/>
          <w:sz w:val="22"/>
          <w:szCs w:val="22"/>
        </w:rPr>
        <w:t>2</w:t>
      </w:r>
      <w:r w:rsidR="00E925E5" w:rsidRPr="00D5129F">
        <w:rPr>
          <w:b/>
          <w:i w:val="0"/>
          <w:sz w:val="22"/>
          <w:szCs w:val="22"/>
        </w:rPr>
        <w:t>50224</w:t>
      </w:r>
    </w:p>
    <w:p w14:paraId="0B8629AD" w14:textId="7010034C" w:rsidR="00177C07" w:rsidRPr="00F04562" w:rsidRDefault="00177C07" w:rsidP="00305D0E">
      <w:pPr>
        <w:pStyle w:val="Nadpis1"/>
        <w:keepNext w:val="0"/>
        <w:widowControl w:val="0"/>
        <w:numPr>
          <w:ilvl w:val="0"/>
          <w:numId w:val="0"/>
        </w:numPr>
        <w:ind w:left="2880" w:right="21"/>
        <w:rPr>
          <w:sz w:val="22"/>
          <w:szCs w:val="22"/>
        </w:rPr>
      </w:pPr>
      <w:r w:rsidRPr="00F04562">
        <w:rPr>
          <w:sz w:val="22"/>
          <w:szCs w:val="22"/>
        </w:rPr>
        <w:t xml:space="preserve">Číslo smlouvy </w:t>
      </w:r>
      <w:r>
        <w:rPr>
          <w:sz w:val="22"/>
          <w:szCs w:val="22"/>
        </w:rPr>
        <w:t>prodávající</w:t>
      </w:r>
      <w:r w:rsidRPr="00F04562">
        <w:rPr>
          <w:sz w:val="22"/>
          <w:szCs w:val="22"/>
        </w:rPr>
        <w:t>:</w:t>
      </w:r>
      <w:r w:rsidR="005022EF">
        <w:rPr>
          <w:sz w:val="22"/>
          <w:szCs w:val="22"/>
        </w:rPr>
        <w:t xml:space="preserve"> </w:t>
      </w:r>
    </w:p>
    <w:p w14:paraId="34F9943C" w14:textId="77777777" w:rsidR="00177C07" w:rsidRPr="00F04562" w:rsidRDefault="00177C07" w:rsidP="00177C07">
      <w:pPr>
        <w:widowControl w:val="0"/>
        <w:rPr>
          <w:sz w:val="22"/>
          <w:szCs w:val="22"/>
        </w:rPr>
      </w:pPr>
    </w:p>
    <w:p w14:paraId="65B89916" w14:textId="77777777" w:rsidR="00177C07" w:rsidRPr="00AC7AE4" w:rsidRDefault="00177C07" w:rsidP="00185B96">
      <w:pPr>
        <w:widowControl w:val="0"/>
        <w:numPr>
          <w:ilvl w:val="0"/>
          <w:numId w:val="2"/>
        </w:numPr>
        <w:tabs>
          <w:tab w:val="clear" w:pos="360"/>
          <w:tab w:val="left" w:pos="0"/>
          <w:tab w:val="num" w:pos="3763"/>
        </w:tabs>
        <w:ind w:left="3763"/>
        <w:rPr>
          <w:b/>
          <w:bCs/>
        </w:rPr>
      </w:pPr>
      <w:r w:rsidRPr="00AC7AE4">
        <w:rPr>
          <w:b/>
          <w:bCs/>
        </w:rPr>
        <w:t>Smluvní strany</w:t>
      </w:r>
    </w:p>
    <w:p w14:paraId="75D5D248" w14:textId="77777777" w:rsidR="00177C07" w:rsidRPr="006B384D" w:rsidRDefault="00177C07" w:rsidP="00177C07">
      <w:pPr>
        <w:widowControl w:val="0"/>
        <w:tabs>
          <w:tab w:val="left" w:pos="3969"/>
        </w:tabs>
        <w:spacing w:before="120"/>
        <w:ind w:right="21"/>
        <w:jc w:val="both"/>
        <w:rPr>
          <w:b/>
          <w:sz w:val="22"/>
          <w:szCs w:val="22"/>
        </w:rPr>
      </w:pPr>
      <w:r>
        <w:rPr>
          <w:b/>
          <w:sz w:val="22"/>
          <w:szCs w:val="22"/>
        </w:rPr>
        <w:t>Kupující</w:t>
      </w:r>
      <w:r w:rsidRPr="00574D13">
        <w:rPr>
          <w:b/>
          <w:sz w:val="22"/>
          <w:szCs w:val="22"/>
        </w:rPr>
        <w:t>:</w:t>
      </w:r>
      <w:r w:rsidRPr="00574D13">
        <w:rPr>
          <w:b/>
          <w:sz w:val="22"/>
          <w:szCs w:val="22"/>
        </w:rPr>
        <w:tab/>
      </w:r>
      <w:r w:rsidRPr="006B384D">
        <w:rPr>
          <w:b/>
          <w:sz w:val="22"/>
          <w:szCs w:val="22"/>
        </w:rPr>
        <w:t>Dopravní podnik Ostrava a.s.</w:t>
      </w:r>
    </w:p>
    <w:p w14:paraId="26F10693" w14:textId="77777777" w:rsidR="00177C07" w:rsidRPr="006B384D" w:rsidRDefault="00177C07" w:rsidP="00177C07">
      <w:pPr>
        <w:widowControl w:val="0"/>
        <w:tabs>
          <w:tab w:val="left" w:pos="3969"/>
        </w:tabs>
        <w:ind w:right="21"/>
        <w:rPr>
          <w:sz w:val="22"/>
          <w:szCs w:val="22"/>
        </w:rPr>
      </w:pPr>
      <w:r w:rsidRPr="006B384D">
        <w:rPr>
          <w:sz w:val="22"/>
          <w:szCs w:val="22"/>
        </w:rPr>
        <w:t xml:space="preserve">se sídlem: </w:t>
      </w:r>
      <w:r w:rsidRPr="006B384D">
        <w:rPr>
          <w:sz w:val="22"/>
          <w:szCs w:val="22"/>
        </w:rPr>
        <w:tab/>
        <w:t>Poděbradova 494/2, Moravská Ostrava, 702 00 Ostrava</w:t>
      </w:r>
    </w:p>
    <w:p w14:paraId="0795F6F8" w14:textId="77777777" w:rsidR="00177C07" w:rsidRPr="006B384D" w:rsidRDefault="00177C07" w:rsidP="00177C07">
      <w:pPr>
        <w:widowControl w:val="0"/>
        <w:tabs>
          <w:tab w:val="left" w:pos="3969"/>
        </w:tabs>
        <w:ind w:right="21"/>
        <w:rPr>
          <w:sz w:val="22"/>
          <w:szCs w:val="22"/>
        </w:rPr>
      </w:pPr>
      <w:r w:rsidRPr="006B384D">
        <w:rPr>
          <w:sz w:val="22"/>
          <w:szCs w:val="22"/>
        </w:rPr>
        <w:t>právní forma:</w:t>
      </w:r>
      <w:r w:rsidRPr="006B384D">
        <w:rPr>
          <w:sz w:val="22"/>
          <w:szCs w:val="22"/>
        </w:rPr>
        <w:tab/>
        <w:t>akciová společnost</w:t>
      </w:r>
    </w:p>
    <w:p w14:paraId="1F303919" w14:textId="560A165F" w:rsidR="00177C07" w:rsidRPr="006B384D" w:rsidRDefault="00177C07" w:rsidP="00871FF8">
      <w:pPr>
        <w:widowControl w:val="0"/>
        <w:tabs>
          <w:tab w:val="left" w:pos="3969"/>
        </w:tabs>
        <w:ind w:right="-121"/>
        <w:rPr>
          <w:sz w:val="22"/>
          <w:szCs w:val="22"/>
        </w:rPr>
      </w:pPr>
      <w:r w:rsidRPr="006B384D">
        <w:rPr>
          <w:sz w:val="22"/>
          <w:szCs w:val="22"/>
        </w:rPr>
        <w:t xml:space="preserve">zapsaná v obch. rejstříku:    </w:t>
      </w:r>
      <w:r w:rsidRPr="006B384D">
        <w:rPr>
          <w:sz w:val="22"/>
          <w:szCs w:val="22"/>
        </w:rPr>
        <w:tab/>
        <w:t>vedeném u Krajského soudu Ostrava, oddíl B., vložka číslo</w:t>
      </w:r>
      <w:r w:rsidR="00871FF8" w:rsidRPr="006B384D">
        <w:rPr>
          <w:sz w:val="22"/>
          <w:szCs w:val="22"/>
        </w:rPr>
        <w:t xml:space="preserve"> </w:t>
      </w:r>
      <w:r w:rsidRPr="006B384D">
        <w:rPr>
          <w:sz w:val="22"/>
          <w:szCs w:val="22"/>
        </w:rPr>
        <w:t>1104</w:t>
      </w:r>
    </w:p>
    <w:p w14:paraId="180B45FB" w14:textId="77777777" w:rsidR="00177C07" w:rsidRPr="006B384D" w:rsidRDefault="00177C07" w:rsidP="00177C07">
      <w:pPr>
        <w:widowControl w:val="0"/>
        <w:tabs>
          <w:tab w:val="left" w:pos="3969"/>
        </w:tabs>
        <w:ind w:right="21"/>
        <w:rPr>
          <w:sz w:val="22"/>
          <w:szCs w:val="22"/>
        </w:rPr>
      </w:pPr>
      <w:r w:rsidRPr="006B384D">
        <w:rPr>
          <w:sz w:val="22"/>
          <w:szCs w:val="22"/>
        </w:rPr>
        <w:t xml:space="preserve">IČ: </w:t>
      </w:r>
      <w:r w:rsidRPr="006B384D">
        <w:rPr>
          <w:sz w:val="22"/>
          <w:szCs w:val="22"/>
        </w:rPr>
        <w:tab/>
        <w:t>61974757</w:t>
      </w:r>
    </w:p>
    <w:p w14:paraId="0388761E" w14:textId="77777777" w:rsidR="00177C07" w:rsidRPr="006B384D" w:rsidRDefault="00177C07" w:rsidP="00177C07">
      <w:pPr>
        <w:widowControl w:val="0"/>
        <w:tabs>
          <w:tab w:val="left" w:pos="3969"/>
        </w:tabs>
        <w:ind w:right="21"/>
        <w:rPr>
          <w:sz w:val="22"/>
          <w:szCs w:val="22"/>
        </w:rPr>
      </w:pPr>
      <w:r w:rsidRPr="006B384D">
        <w:rPr>
          <w:sz w:val="22"/>
          <w:szCs w:val="22"/>
        </w:rPr>
        <w:t>DIČ:</w:t>
      </w:r>
      <w:r w:rsidRPr="006B384D">
        <w:rPr>
          <w:sz w:val="22"/>
          <w:szCs w:val="22"/>
        </w:rPr>
        <w:tab/>
        <w:t>CZ61974757  plátce DPH</w:t>
      </w:r>
    </w:p>
    <w:p w14:paraId="62CFB341" w14:textId="77777777" w:rsidR="00177C07" w:rsidRPr="006B384D" w:rsidRDefault="00177C07" w:rsidP="00177C07">
      <w:pPr>
        <w:widowControl w:val="0"/>
        <w:tabs>
          <w:tab w:val="left" w:pos="3969"/>
        </w:tabs>
        <w:ind w:right="21"/>
        <w:rPr>
          <w:sz w:val="22"/>
          <w:szCs w:val="22"/>
        </w:rPr>
      </w:pPr>
      <w:r w:rsidRPr="006B384D">
        <w:rPr>
          <w:sz w:val="22"/>
          <w:szCs w:val="22"/>
        </w:rPr>
        <w:t>bankovní spojení:</w:t>
      </w:r>
      <w:r w:rsidRPr="006B384D">
        <w:rPr>
          <w:sz w:val="22"/>
          <w:szCs w:val="22"/>
        </w:rPr>
        <w:tab/>
        <w:t xml:space="preserve">UniCredit Bank Czech Republic, a.s. </w:t>
      </w:r>
    </w:p>
    <w:p w14:paraId="551CB468" w14:textId="77777777" w:rsidR="00177C07" w:rsidRPr="006B384D" w:rsidRDefault="00177C07" w:rsidP="00177C07">
      <w:pPr>
        <w:widowControl w:val="0"/>
        <w:tabs>
          <w:tab w:val="left" w:pos="3969"/>
        </w:tabs>
        <w:ind w:right="21"/>
        <w:rPr>
          <w:sz w:val="22"/>
          <w:szCs w:val="22"/>
        </w:rPr>
      </w:pPr>
      <w:r w:rsidRPr="006B384D">
        <w:rPr>
          <w:sz w:val="22"/>
          <w:szCs w:val="22"/>
        </w:rPr>
        <w:t xml:space="preserve">číslo účtu: </w:t>
      </w:r>
      <w:r w:rsidRPr="006B384D">
        <w:rPr>
          <w:sz w:val="22"/>
          <w:szCs w:val="22"/>
        </w:rPr>
        <w:tab/>
        <w:t>2105677586/2700</w:t>
      </w:r>
    </w:p>
    <w:p w14:paraId="4941D3EB" w14:textId="38468EB0" w:rsidR="00177C07" w:rsidRPr="006B384D" w:rsidRDefault="001823E6" w:rsidP="003C55E0">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sidRPr="006B384D">
        <w:rPr>
          <w:rFonts w:ascii="Times New Roman" w:hAnsi="Times New Roman"/>
          <w:sz w:val="22"/>
          <w:szCs w:val="22"/>
          <w:lang w:val="cs-CZ"/>
        </w:rPr>
        <w:t>zastoupen</w:t>
      </w:r>
      <w:r w:rsidR="00177C07" w:rsidRPr="006B384D">
        <w:rPr>
          <w:rFonts w:ascii="Times New Roman" w:hAnsi="Times New Roman"/>
          <w:sz w:val="22"/>
          <w:szCs w:val="22"/>
          <w:lang w:val="cs-CZ"/>
        </w:rPr>
        <w:t>:</w:t>
      </w:r>
      <w:r w:rsidR="00177C07" w:rsidRPr="006B384D">
        <w:rPr>
          <w:rFonts w:ascii="Times New Roman" w:hAnsi="Times New Roman"/>
          <w:sz w:val="22"/>
          <w:szCs w:val="22"/>
          <w:lang w:val="cs-CZ"/>
        </w:rPr>
        <w:tab/>
      </w:r>
      <w:r w:rsidR="0099790B" w:rsidRPr="003C55E0">
        <w:rPr>
          <w:rFonts w:ascii="Times New Roman" w:hAnsi="Times New Roman"/>
          <w:sz w:val="22"/>
          <w:szCs w:val="22"/>
          <w:lang w:val="cs-CZ"/>
        </w:rPr>
        <w:t>Ing. Jakub Sajdl, ředitel úseku nákup a správa společnosti</w:t>
      </w:r>
    </w:p>
    <w:p w14:paraId="41FBD396" w14:textId="77777777" w:rsidR="001D28A3" w:rsidRDefault="001823E6" w:rsidP="00875768">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sidRPr="006B384D">
        <w:rPr>
          <w:rFonts w:ascii="Times New Roman" w:hAnsi="Times New Roman"/>
          <w:sz w:val="22"/>
          <w:szCs w:val="22"/>
          <w:lang w:val="cs-CZ"/>
        </w:rPr>
        <w:t>kontaktní osoba</w:t>
      </w:r>
      <w:r w:rsidR="001D28A3">
        <w:rPr>
          <w:rFonts w:ascii="Times New Roman" w:hAnsi="Times New Roman"/>
          <w:sz w:val="22"/>
          <w:szCs w:val="22"/>
          <w:lang w:val="cs-CZ"/>
        </w:rPr>
        <w:t xml:space="preserve"> ve věcech smluvně</w:t>
      </w:r>
    </w:p>
    <w:p w14:paraId="1BC13C68" w14:textId="77777777" w:rsidR="00E925E5" w:rsidRPr="003C55E0" w:rsidRDefault="001D28A3" w:rsidP="00E925E5">
      <w:pPr>
        <w:ind w:right="48"/>
        <w:rPr>
          <w:sz w:val="22"/>
          <w:szCs w:val="22"/>
        </w:rPr>
      </w:pPr>
      <w:r>
        <w:rPr>
          <w:sz w:val="22"/>
          <w:szCs w:val="22"/>
        </w:rPr>
        <w:t>administrativních a ekonomických</w:t>
      </w:r>
      <w:r w:rsidR="004260DD" w:rsidRPr="006B384D">
        <w:rPr>
          <w:sz w:val="22"/>
          <w:szCs w:val="22"/>
        </w:rPr>
        <w:t>:</w:t>
      </w:r>
      <w:r w:rsidR="004260DD" w:rsidRPr="006B384D">
        <w:rPr>
          <w:sz w:val="22"/>
          <w:szCs w:val="22"/>
        </w:rPr>
        <w:tab/>
      </w:r>
      <w:r w:rsidR="00E925E5">
        <w:t xml:space="preserve">       </w:t>
      </w:r>
      <w:r w:rsidR="00E925E5" w:rsidRPr="003C55E0">
        <w:rPr>
          <w:sz w:val="22"/>
          <w:szCs w:val="22"/>
        </w:rPr>
        <w:t>Ing. Monika Klásková, projektový manažer</w:t>
      </w:r>
    </w:p>
    <w:p w14:paraId="5F3723CB" w14:textId="490BE75D" w:rsidR="00E925E5" w:rsidRPr="003C55E0" w:rsidRDefault="00E925E5" w:rsidP="00E925E5">
      <w:pPr>
        <w:tabs>
          <w:tab w:val="left" w:pos="3969"/>
        </w:tabs>
        <w:ind w:right="21"/>
        <w:rPr>
          <w:sz w:val="22"/>
          <w:szCs w:val="22"/>
        </w:rPr>
      </w:pPr>
      <w:r w:rsidRPr="003C55E0">
        <w:rPr>
          <w:sz w:val="22"/>
          <w:szCs w:val="22"/>
        </w:rPr>
        <w:tab/>
        <w:t xml:space="preserve">email: </w:t>
      </w:r>
      <w:hyperlink r:id="rId8" w:history="1">
        <w:r w:rsidRPr="003C55E0">
          <w:rPr>
            <w:rStyle w:val="Hypertextovodkaz"/>
            <w:rFonts w:eastAsia="Calibri"/>
          </w:rPr>
          <w:t>Monika.Klaskova@dpo.cz</w:t>
        </w:r>
      </w:hyperlink>
      <w:r w:rsidRPr="003C55E0">
        <w:rPr>
          <w:sz w:val="22"/>
          <w:szCs w:val="22"/>
        </w:rPr>
        <w:t xml:space="preserve">, tel.: </w:t>
      </w:r>
      <w:r w:rsidR="0099790B">
        <w:rPr>
          <w:sz w:val="22"/>
          <w:szCs w:val="22"/>
        </w:rPr>
        <w:t xml:space="preserve">+420 </w:t>
      </w:r>
      <w:r w:rsidRPr="003C55E0">
        <w:rPr>
          <w:sz w:val="22"/>
          <w:szCs w:val="22"/>
        </w:rPr>
        <w:t>732 586 392</w:t>
      </w:r>
    </w:p>
    <w:p w14:paraId="37F32DE9" w14:textId="7DFE5D41" w:rsidR="003052AC" w:rsidRPr="006B384D" w:rsidRDefault="00E925E5" w:rsidP="00E925E5">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sidRPr="003C55E0" w:rsidDel="00E925E5">
        <w:rPr>
          <w:color w:val="auto"/>
          <w:sz w:val="22"/>
          <w:szCs w:val="22"/>
        </w:rPr>
        <w:t xml:space="preserve"> </w:t>
      </w:r>
    </w:p>
    <w:p w14:paraId="5EBDAAA5" w14:textId="66540A84" w:rsidR="0099790B" w:rsidRPr="003C55E0" w:rsidRDefault="001823E6" w:rsidP="003C55E0">
      <w:pPr>
        <w:ind w:right="48"/>
        <w:rPr>
          <w:sz w:val="22"/>
          <w:szCs w:val="22"/>
        </w:rPr>
      </w:pPr>
      <w:r w:rsidRPr="006B384D">
        <w:rPr>
          <w:sz w:val="22"/>
          <w:szCs w:val="22"/>
        </w:rPr>
        <w:t>kontaktní osoba</w:t>
      </w:r>
      <w:r w:rsidR="00177C07" w:rsidRPr="006B384D">
        <w:rPr>
          <w:sz w:val="22"/>
          <w:szCs w:val="22"/>
        </w:rPr>
        <w:t xml:space="preserve"> ve věcech technických</w:t>
      </w:r>
      <w:r w:rsidR="00E8385A">
        <w:rPr>
          <w:sz w:val="22"/>
          <w:szCs w:val="22"/>
        </w:rPr>
        <w:t>:</w:t>
      </w:r>
      <w:r w:rsidR="00177C07" w:rsidRPr="006B384D">
        <w:rPr>
          <w:sz w:val="22"/>
          <w:szCs w:val="22"/>
        </w:rPr>
        <w:tab/>
      </w:r>
      <w:r w:rsidR="0099790B">
        <w:rPr>
          <w:sz w:val="22"/>
          <w:szCs w:val="22"/>
        </w:rPr>
        <w:t xml:space="preserve">        </w:t>
      </w:r>
      <w:r w:rsidR="0099790B" w:rsidRPr="003C55E0">
        <w:rPr>
          <w:sz w:val="22"/>
          <w:szCs w:val="22"/>
        </w:rPr>
        <w:t>Bc. Dušan Zeman, vedoucí odboru ICT</w:t>
      </w:r>
    </w:p>
    <w:p w14:paraId="75EFCB74" w14:textId="59024D03" w:rsidR="0099790B" w:rsidRPr="003C55E0" w:rsidRDefault="0099790B" w:rsidP="003C55E0">
      <w:pPr>
        <w:ind w:right="48"/>
        <w:rPr>
          <w:sz w:val="22"/>
          <w:szCs w:val="22"/>
        </w:rPr>
      </w:pPr>
      <w:r w:rsidRPr="003C55E0">
        <w:rPr>
          <w:sz w:val="22"/>
          <w:szCs w:val="22"/>
        </w:rPr>
        <w:tab/>
      </w:r>
      <w:r w:rsidRPr="003C55E0">
        <w:rPr>
          <w:sz w:val="22"/>
          <w:szCs w:val="22"/>
        </w:rPr>
        <w:tab/>
      </w:r>
      <w:r>
        <w:rPr>
          <w:sz w:val="22"/>
          <w:szCs w:val="22"/>
        </w:rPr>
        <w:tab/>
      </w:r>
      <w:r>
        <w:rPr>
          <w:sz w:val="22"/>
          <w:szCs w:val="22"/>
        </w:rPr>
        <w:tab/>
      </w:r>
      <w:r>
        <w:rPr>
          <w:sz w:val="22"/>
          <w:szCs w:val="22"/>
        </w:rPr>
        <w:tab/>
        <w:t xml:space="preserve">        </w:t>
      </w:r>
      <w:r w:rsidRPr="003C55E0">
        <w:rPr>
          <w:sz w:val="22"/>
          <w:szCs w:val="22"/>
        </w:rPr>
        <w:t xml:space="preserve">email: </w:t>
      </w:r>
      <w:hyperlink r:id="rId9" w:history="1">
        <w:r w:rsidRPr="003C55E0">
          <w:rPr>
            <w:rStyle w:val="Hypertextovodkaz"/>
            <w:rFonts w:eastAsia="Calibri"/>
          </w:rPr>
          <w:t>Dusan.Zeman@dpo.cz</w:t>
        </w:r>
      </w:hyperlink>
      <w:r w:rsidRPr="003C55E0">
        <w:rPr>
          <w:rStyle w:val="Hypertextovodkaz"/>
          <w:rFonts w:eastAsia="Calibri"/>
          <w:color w:val="auto"/>
          <w:u w:val="none"/>
        </w:rPr>
        <w:t>,</w:t>
      </w:r>
      <w:r w:rsidRPr="003C55E0">
        <w:rPr>
          <w:sz w:val="22"/>
          <w:szCs w:val="22"/>
        </w:rPr>
        <w:t xml:space="preserve"> tel.: +420 606 725 923</w:t>
      </w:r>
    </w:p>
    <w:p w14:paraId="5E16963A" w14:textId="77777777" w:rsidR="003052AC" w:rsidRPr="006B384D" w:rsidRDefault="003052AC" w:rsidP="003052AC">
      <w:pPr>
        <w:pStyle w:val="Text"/>
        <w:widowControl w:val="0"/>
        <w:tabs>
          <w:tab w:val="left" w:pos="3969"/>
        </w:tabs>
        <w:ind w:left="3969" w:right="21" w:hanging="3969"/>
        <w:rPr>
          <w:rFonts w:ascii="Times New Roman" w:hAnsi="Times New Roman"/>
          <w:sz w:val="22"/>
          <w:szCs w:val="22"/>
          <w:lang w:val="cs-CZ"/>
        </w:rPr>
      </w:pPr>
    </w:p>
    <w:p w14:paraId="646C3397" w14:textId="16C894E2" w:rsidR="00177C07" w:rsidRPr="006B384D" w:rsidRDefault="003052AC" w:rsidP="003052AC">
      <w:pPr>
        <w:pStyle w:val="Text"/>
        <w:widowControl w:val="0"/>
        <w:tabs>
          <w:tab w:val="left" w:pos="3969"/>
        </w:tabs>
        <w:ind w:left="3969" w:right="21" w:hanging="3969"/>
        <w:rPr>
          <w:rFonts w:ascii="Times New Roman" w:hAnsi="Times New Roman"/>
          <w:sz w:val="22"/>
          <w:szCs w:val="22"/>
          <w:lang w:val="cs-CZ"/>
        </w:rPr>
      </w:pPr>
      <w:r w:rsidRPr="006B384D">
        <w:rPr>
          <w:rFonts w:ascii="Times New Roman" w:hAnsi="Times New Roman"/>
          <w:sz w:val="22"/>
          <w:szCs w:val="22"/>
          <w:lang w:val="cs-CZ"/>
        </w:rPr>
        <w:tab/>
      </w:r>
      <w:r w:rsidRPr="006B384D">
        <w:rPr>
          <w:rFonts w:ascii="Times New Roman" w:hAnsi="Times New Roman"/>
          <w:sz w:val="22"/>
          <w:szCs w:val="22"/>
          <w:lang w:val="cs-CZ"/>
        </w:rPr>
        <w:tab/>
      </w:r>
    </w:p>
    <w:p w14:paraId="26042583" w14:textId="38CD3134" w:rsidR="00177C07" w:rsidRPr="006B384D" w:rsidRDefault="0042600B" w:rsidP="00177C07">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w:t>
      </w:r>
      <w:r w:rsidR="00177C07" w:rsidRPr="006B384D">
        <w:rPr>
          <w:rFonts w:ascii="Times New Roman" w:hAnsi="Times New Roman"/>
          <w:sz w:val="22"/>
          <w:szCs w:val="22"/>
          <w:lang w:val="cs-CZ"/>
        </w:rPr>
        <w:t xml:space="preserve">dále </w:t>
      </w:r>
      <w:r>
        <w:rPr>
          <w:rFonts w:ascii="Times New Roman" w:hAnsi="Times New Roman"/>
          <w:sz w:val="22"/>
          <w:szCs w:val="22"/>
          <w:lang w:val="cs-CZ"/>
        </w:rPr>
        <w:t xml:space="preserve">také </w:t>
      </w:r>
      <w:r w:rsidR="00177C07" w:rsidRPr="006B384D">
        <w:rPr>
          <w:rFonts w:ascii="Times New Roman" w:hAnsi="Times New Roman"/>
          <w:sz w:val="22"/>
          <w:szCs w:val="22"/>
          <w:lang w:val="cs-CZ"/>
        </w:rPr>
        <w:t xml:space="preserve">jen </w:t>
      </w:r>
      <w:r w:rsidR="00177C07" w:rsidRPr="006B384D">
        <w:rPr>
          <w:rFonts w:ascii="Times New Roman" w:hAnsi="Times New Roman"/>
          <w:b/>
          <w:sz w:val="22"/>
          <w:szCs w:val="22"/>
          <w:lang w:val="cs-CZ"/>
        </w:rPr>
        <w:t>„kupující“</w:t>
      </w:r>
      <w:r w:rsidRPr="00184525">
        <w:rPr>
          <w:rFonts w:ascii="Times New Roman" w:hAnsi="Times New Roman"/>
          <w:sz w:val="22"/>
          <w:szCs w:val="22"/>
          <w:lang w:val="cs-CZ"/>
        </w:rPr>
        <w:t>)</w:t>
      </w:r>
      <w:r w:rsidR="00177C07" w:rsidRPr="0042600B">
        <w:rPr>
          <w:rFonts w:ascii="Times New Roman" w:hAnsi="Times New Roman"/>
          <w:sz w:val="22"/>
          <w:szCs w:val="22"/>
          <w:lang w:val="cs-CZ"/>
        </w:rPr>
        <w:t xml:space="preserve"> </w:t>
      </w:r>
    </w:p>
    <w:p w14:paraId="081FDD86" w14:textId="77777777" w:rsidR="00177C07" w:rsidRPr="00574D13" w:rsidRDefault="00177C07" w:rsidP="00177C07">
      <w:pPr>
        <w:widowControl w:val="0"/>
        <w:ind w:right="21"/>
        <w:jc w:val="center"/>
        <w:rPr>
          <w:sz w:val="22"/>
          <w:szCs w:val="22"/>
        </w:rPr>
      </w:pPr>
    </w:p>
    <w:p w14:paraId="1BC81500" w14:textId="06DAFEF9" w:rsidR="00177C07" w:rsidRDefault="00177C07" w:rsidP="00177C07">
      <w:pPr>
        <w:widowControl w:val="0"/>
        <w:ind w:right="21"/>
        <w:jc w:val="both"/>
        <w:rPr>
          <w:sz w:val="22"/>
          <w:szCs w:val="22"/>
        </w:rPr>
      </w:pPr>
      <w:r w:rsidRPr="00574D13">
        <w:rPr>
          <w:sz w:val="22"/>
          <w:szCs w:val="22"/>
        </w:rPr>
        <w:t>a</w:t>
      </w:r>
    </w:p>
    <w:p w14:paraId="65DA7165" w14:textId="77777777" w:rsidR="00177C07" w:rsidRPr="00574D13" w:rsidRDefault="00177C07" w:rsidP="00177C07">
      <w:pPr>
        <w:widowControl w:val="0"/>
        <w:ind w:right="21"/>
        <w:jc w:val="both"/>
        <w:rPr>
          <w:sz w:val="22"/>
          <w:szCs w:val="22"/>
        </w:rPr>
      </w:pPr>
    </w:p>
    <w:p w14:paraId="083D2C13" w14:textId="44398A54" w:rsidR="00177C07" w:rsidRPr="009E115D" w:rsidRDefault="463DFA4A" w:rsidP="463DFA4A">
      <w:pPr>
        <w:widowControl w:val="0"/>
        <w:tabs>
          <w:tab w:val="left" w:pos="3969"/>
        </w:tabs>
        <w:ind w:right="21"/>
        <w:jc w:val="both"/>
        <w:rPr>
          <w:b/>
          <w:bCs/>
          <w:sz w:val="22"/>
          <w:szCs w:val="22"/>
        </w:rPr>
      </w:pPr>
      <w:r w:rsidRPr="009E115D">
        <w:rPr>
          <w:b/>
          <w:bCs/>
          <w:sz w:val="22"/>
          <w:szCs w:val="22"/>
        </w:rPr>
        <w:t>Prodávající:</w:t>
      </w:r>
      <w:r w:rsidR="00177C07" w:rsidRPr="009E115D">
        <w:tab/>
      </w:r>
      <w:r w:rsidR="00177C07" w:rsidRPr="009E115D">
        <w:tab/>
      </w:r>
      <w:r w:rsidR="00177C07" w:rsidRPr="009E115D">
        <w:tab/>
      </w:r>
      <w:r w:rsidR="00177C07" w:rsidRPr="009E115D">
        <w:tab/>
      </w:r>
      <w:r w:rsidR="00177C07" w:rsidRPr="009E115D">
        <w:tab/>
      </w:r>
    </w:p>
    <w:p w14:paraId="2DD09C76" w14:textId="5357CFBB" w:rsidR="00177C07" w:rsidRPr="009E115D" w:rsidRDefault="463DFA4A" w:rsidP="463DFA4A">
      <w:pPr>
        <w:widowControl w:val="0"/>
        <w:tabs>
          <w:tab w:val="left" w:pos="3969"/>
        </w:tabs>
        <w:ind w:right="21"/>
        <w:jc w:val="both"/>
        <w:rPr>
          <w:i/>
          <w:iCs/>
          <w:color w:val="00B0F0"/>
        </w:rPr>
      </w:pPr>
      <w:r w:rsidRPr="009E115D">
        <w:rPr>
          <w:sz w:val="22"/>
          <w:szCs w:val="22"/>
        </w:rPr>
        <w:t xml:space="preserve">se sídlem/místem podnikání: </w:t>
      </w:r>
      <w:r w:rsidR="00177C07" w:rsidRPr="009E115D">
        <w:tab/>
      </w:r>
      <w:r w:rsidR="00177C07" w:rsidRPr="009E115D">
        <w:tab/>
      </w:r>
      <w:r w:rsidR="00177C07" w:rsidRPr="009E115D">
        <w:tab/>
      </w:r>
      <w:r w:rsidR="00177C07" w:rsidRPr="009E115D">
        <w:tab/>
      </w:r>
    </w:p>
    <w:p w14:paraId="370F2040" w14:textId="7504EF7F" w:rsidR="00177C07" w:rsidRPr="009E115D" w:rsidRDefault="463DFA4A" w:rsidP="463DFA4A">
      <w:pPr>
        <w:widowControl w:val="0"/>
        <w:tabs>
          <w:tab w:val="left" w:pos="3969"/>
        </w:tabs>
        <w:spacing w:line="259" w:lineRule="auto"/>
        <w:ind w:right="21"/>
        <w:jc w:val="both"/>
        <w:rPr>
          <w:sz w:val="22"/>
          <w:szCs w:val="22"/>
        </w:rPr>
      </w:pPr>
      <w:r w:rsidRPr="009E115D">
        <w:rPr>
          <w:sz w:val="22"/>
          <w:szCs w:val="22"/>
        </w:rPr>
        <w:t>právní forma:</w:t>
      </w:r>
      <w:r w:rsidR="00177C07" w:rsidRPr="009E115D">
        <w:tab/>
      </w:r>
      <w:r w:rsidR="00177C07" w:rsidRPr="009E115D">
        <w:tab/>
      </w:r>
      <w:r w:rsidR="00177C07" w:rsidRPr="009E115D">
        <w:tab/>
      </w:r>
      <w:r w:rsidR="00177C07" w:rsidRPr="009E115D">
        <w:tab/>
      </w:r>
    </w:p>
    <w:p w14:paraId="5A5518BB" w14:textId="4CE8C764" w:rsidR="00BB36EC" w:rsidRPr="009E115D" w:rsidRDefault="463DFA4A" w:rsidP="463DFA4A">
      <w:pPr>
        <w:widowControl w:val="0"/>
        <w:tabs>
          <w:tab w:val="left" w:pos="3969"/>
        </w:tabs>
        <w:ind w:right="21"/>
        <w:jc w:val="both"/>
        <w:rPr>
          <w:sz w:val="22"/>
          <w:szCs w:val="22"/>
        </w:rPr>
      </w:pPr>
      <w:r w:rsidRPr="009E115D">
        <w:rPr>
          <w:sz w:val="22"/>
          <w:szCs w:val="22"/>
        </w:rPr>
        <w:t>zapsán v:</w:t>
      </w:r>
      <w:r w:rsidR="00B6745A" w:rsidRPr="009E115D">
        <w:tab/>
      </w:r>
      <w:r w:rsidR="00B6745A" w:rsidRPr="009E115D">
        <w:tab/>
      </w:r>
      <w:r w:rsidR="00B6745A" w:rsidRPr="009E115D">
        <w:tab/>
      </w:r>
      <w:r w:rsidR="00B6745A" w:rsidRPr="009E115D">
        <w:tab/>
      </w:r>
    </w:p>
    <w:p w14:paraId="76CA7606" w14:textId="36E48389" w:rsidR="00BE77AD" w:rsidRPr="009E115D" w:rsidRDefault="463DFA4A" w:rsidP="00875768">
      <w:pPr>
        <w:widowControl w:val="0"/>
        <w:tabs>
          <w:tab w:val="left" w:pos="3969"/>
        </w:tabs>
        <w:ind w:right="21"/>
        <w:jc w:val="both"/>
        <w:rPr>
          <w:sz w:val="22"/>
          <w:szCs w:val="22"/>
        </w:rPr>
      </w:pPr>
      <w:r w:rsidRPr="009E115D">
        <w:rPr>
          <w:sz w:val="22"/>
          <w:szCs w:val="22"/>
        </w:rPr>
        <w:t>IČO:</w:t>
      </w:r>
      <w:r w:rsidR="00177C07" w:rsidRPr="009E115D">
        <w:tab/>
      </w:r>
      <w:r w:rsidR="00177C07" w:rsidRPr="009E115D">
        <w:tab/>
      </w:r>
      <w:r w:rsidR="00177C07" w:rsidRPr="009E115D">
        <w:tab/>
      </w:r>
      <w:r w:rsidR="00177C07" w:rsidRPr="009E115D">
        <w:tab/>
      </w:r>
      <w:r w:rsidR="00177C07" w:rsidRPr="009E115D">
        <w:tab/>
      </w:r>
      <w:r w:rsidR="00177C07" w:rsidRPr="009E115D">
        <w:tab/>
      </w:r>
    </w:p>
    <w:p w14:paraId="337423C8" w14:textId="70C1A357" w:rsidR="00177C07" w:rsidRPr="009E115D" w:rsidRDefault="463DFA4A" w:rsidP="463DFA4A">
      <w:pPr>
        <w:widowControl w:val="0"/>
        <w:tabs>
          <w:tab w:val="left" w:pos="3969"/>
        </w:tabs>
        <w:ind w:right="21"/>
        <w:jc w:val="both"/>
        <w:rPr>
          <w:sz w:val="22"/>
          <w:szCs w:val="22"/>
        </w:rPr>
      </w:pPr>
      <w:r w:rsidRPr="009E115D">
        <w:rPr>
          <w:sz w:val="22"/>
          <w:szCs w:val="22"/>
        </w:rPr>
        <w:t>DIČ:</w:t>
      </w:r>
      <w:r w:rsidR="00177C07" w:rsidRPr="009E115D">
        <w:tab/>
      </w:r>
      <w:r w:rsidR="00177C07" w:rsidRPr="009E115D">
        <w:tab/>
      </w:r>
      <w:r w:rsidR="00177C07" w:rsidRPr="009E115D">
        <w:tab/>
      </w:r>
      <w:r w:rsidR="00177C07" w:rsidRPr="009E115D">
        <w:tab/>
      </w:r>
      <w:r w:rsidR="00177C07" w:rsidRPr="009E115D">
        <w:tab/>
      </w:r>
      <w:r w:rsidR="00177C07" w:rsidRPr="009E115D">
        <w:tab/>
      </w:r>
    </w:p>
    <w:p w14:paraId="098D7DBC" w14:textId="4321E473" w:rsidR="00177C07" w:rsidRPr="009E115D" w:rsidRDefault="463DFA4A" w:rsidP="00875768">
      <w:pPr>
        <w:widowControl w:val="0"/>
        <w:tabs>
          <w:tab w:val="left" w:pos="3969"/>
        </w:tabs>
        <w:ind w:right="21"/>
        <w:jc w:val="both"/>
        <w:rPr>
          <w:sz w:val="22"/>
          <w:szCs w:val="22"/>
        </w:rPr>
      </w:pPr>
      <w:r w:rsidRPr="009E115D">
        <w:rPr>
          <w:sz w:val="22"/>
          <w:szCs w:val="22"/>
        </w:rPr>
        <w:t xml:space="preserve">bankovní spojení: </w:t>
      </w:r>
      <w:r w:rsidR="00177C07" w:rsidRPr="009E115D">
        <w:tab/>
      </w:r>
      <w:r w:rsidR="00177C07" w:rsidRPr="009E115D">
        <w:tab/>
      </w:r>
      <w:r w:rsidR="00177C07" w:rsidRPr="009E115D">
        <w:tab/>
      </w:r>
      <w:r w:rsidR="00177C07" w:rsidRPr="009E115D">
        <w:tab/>
      </w:r>
      <w:r w:rsidR="00177C07" w:rsidRPr="009E115D">
        <w:tab/>
      </w:r>
    </w:p>
    <w:p w14:paraId="141D531E" w14:textId="41D94F8A" w:rsidR="001823E6" w:rsidRPr="009E115D" w:rsidRDefault="463DFA4A" w:rsidP="00875768">
      <w:pPr>
        <w:widowControl w:val="0"/>
        <w:tabs>
          <w:tab w:val="left" w:pos="3969"/>
        </w:tabs>
        <w:ind w:right="21"/>
        <w:jc w:val="both"/>
        <w:rPr>
          <w:sz w:val="22"/>
          <w:szCs w:val="22"/>
        </w:rPr>
      </w:pPr>
      <w:r w:rsidRPr="009E115D">
        <w:rPr>
          <w:sz w:val="22"/>
          <w:szCs w:val="22"/>
        </w:rPr>
        <w:t xml:space="preserve">číslo účtu: </w:t>
      </w:r>
      <w:r w:rsidR="00177C07" w:rsidRPr="009E115D">
        <w:tab/>
      </w:r>
      <w:r w:rsidR="00177C07" w:rsidRPr="009E115D">
        <w:tab/>
      </w:r>
      <w:r w:rsidR="00177C07" w:rsidRPr="009E115D">
        <w:tab/>
      </w:r>
      <w:r w:rsidR="00177C07" w:rsidRPr="009E115D">
        <w:tab/>
      </w:r>
      <w:r w:rsidR="00177C07" w:rsidRPr="009E115D">
        <w:tab/>
      </w:r>
    </w:p>
    <w:p w14:paraId="440A53C1" w14:textId="366E8B02" w:rsidR="00177C07" w:rsidRPr="009E115D" w:rsidRDefault="463DFA4A" w:rsidP="463DFA4A">
      <w:pPr>
        <w:widowControl w:val="0"/>
        <w:tabs>
          <w:tab w:val="left" w:pos="3969"/>
        </w:tabs>
        <w:spacing w:line="259" w:lineRule="auto"/>
        <w:ind w:right="21"/>
        <w:jc w:val="both"/>
        <w:rPr>
          <w:sz w:val="22"/>
          <w:szCs w:val="22"/>
        </w:rPr>
      </w:pPr>
      <w:r w:rsidRPr="009E115D">
        <w:rPr>
          <w:sz w:val="22"/>
          <w:szCs w:val="22"/>
        </w:rPr>
        <w:t>zastoupen:</w:t>
      </w:r>
      <w:r w:rsidR="001823E6" w:rsidRPr="009E115D">
        <w:tab/>
      </w:r>
      <w:r w:rsidR="001823E6" w:rsidRPr="009E115D">
        <w:tab/>
      </w:r>
      <w:r w:rsidR="001823E6" w:rsidRPr="009E115D">
        <w:tab/>
      </w:r>
      <w:r w:rsidR="001823E6" w:rsidRPr="009E115D">
        <w:tab/>
      </w:r>
    </w:p>
    <w:p w14:paraId="571C98F7" w14:textId="0B3B163B" w:rsidR="463DFA4A" w:rsidRPr="009E115D" w:rsidRDefault="463DFA4A" w:rsidP="463DFA4A">
      <w:pPr>
        <w:tabs>
          <w:tab w:val="left" w:pos="3969"/>
        </w:tabs>
        <w:spacing w:line="259" w:lineRule="auto"/>
        <w:rPr>
          <w:color w:val="000000" w:themeColor="text1"/>
          <w:sz w:val="22"/>
          <w:szCs w:val="22"/>
        </w:rPr>
      </w:pPr>
      <w:r w:rsidRPr="009E115D">
        <w:rPr>
          <w:sz w:val="22"/>
          <w:szCs w:val="22"/>
        </w:rPr>
        <w:t>kontaktní osoba ve věcech smluvních:</w:t>
      </w:r>
      <w:r w:rsidR="001823E6" w:rsidRPr="009E115D">
        <w:tab/>
      </w:r>
      <w:r w:rsidR="00F83FC2" w:rsidRPr="009E115D">
        <w:rPr>
          <w:sz w:val="22"/>
          <w:szCs w:val="22"/>
        </w:rPr>
        <w:tab/>
      </w:r>
    </w:p>
    <w:p w14:paraId="25EF9373" w14:textId="77777777" w:rsidR="00177C07" w:rsidRPr="009E115D" w:rsidRDefault="00BB36EC" w:rsidP="00177C07">
      <w:pPr>
        <w:widowControl w:val="0"/>
        <w:ind w:right="21"/>
        <w:jc w:val="both"/>
        <w:rPr>
          <w:sz w:val="22"/>
          <w:szCs w:val="22"/>
        </w:rPr>
      </w:pPr>
      <w:r w:rsidRPr="009E115D">
        <w:rPr>
          <w:sz w:val="22"/>
          <w:szCs w:val="22"/>
        </w:rPr>
        <w:tab/>
      </w:r>
      <w:r w:rsidRPr="009E115D">
        <w:rPr>
          <w:sz w:val="22"/>
          <w:szCs w:val="22"/>
        </w:rPr>
        <w:tab/>
      </w:r>
      <w:r w:rsidRPr="009E115D">
        <w:rPr>
          <w:sz w:val="22"/>
          <w:szCs w:val="22"/>
        </w:rPr>
        <w:tab/>
      </w:r>
      <w:r w:rsidRPr="009E115D">
        <w:rPr>
          <w:sz w:val="22"/>
          <w:szCs w:val="22"/>
        </w:rPr>
        <w:tab/>
      </w:r>
      <w:r w:rsidRPr="009E115D">
        <w:rPr>
          <w:sz w:val="22"/>
          <w:szCs w:val="22"/>
        </w:rPr>
        <w:tab/>
      </w:r>
      <w:r w:rsidRPr="009E115D">
        <w:rPr>
          <w:sz w:val="22"/>
          <w:szCs w:val="22"/>
        </w:rPr>
        <w:tab/>
      </w:r>
    </w:p>
    <w:p w14:paraId="419DCD66" w14:textId="21E40F75" w:rsidR="00BB36EC" w:rsidRPr="009E115D" w:rsidRDefault="463DFA4A" w:rsidP="463DFA4A">
      <w:pPr>
        <w:widowControl w:val="0"/>
        <w:tabs>
          <w:tab w:val="left" w:pos="3969"/>
        </w:tabs>
        <w:ind w:right="21"/>
        <w:jc w:val="both"/>
        <w:rPr>
          <w:sz w:val="22"/>
          <w:szCs w:val="22"/>
        </w:rPr>
      </w:pPr>
      <w:r w:rsidRPr="009E115D">
        <w:rPr>
          <w:sz w:val="22"/>
          <w:szCs w:val="22"/>
        </w:rPr>
        <w:t>kontaktní osoba ve věcech technických:</w:t>
      </w:r>
      <w:r w:rsidR="00C373EC" w:rsidRPr="009E115D">
        <w:tab/>
      </w:r>
      <w:r w:rsidRPr="009E115D">
        <w:rPr>
          <w:sz w:val="22"/>
          <w:szCs w:val="22"/>
        </w:rPr>
        <w:t xml:space="preserve"> </w:t>
      </w:r>
    </w:p>
    <w:p w14:paraId="2E7D0FF8" w14:textId="3DB11CFF" w:rsidR="463DFA4A" w:rsidRDefault="463DFA4A" w:rsidP="463DFA4A">
      <w:pPr>
        <w:widowControl w:val="0"/>
        <w:tabs>
          <w:tab w:val="left" w:pos="3969"/>
        </w:tabs>
        <w:ind w:right="21"/>
        <w:jc w:val="both"/>
        <w:rPr>
          <w:sz w:val="22"/>
          <w:szCs w:val="22"/>
        </w:rPr>
      </w:pPr>
    </w:p>
    <w:p w14:paraId="193F770A" w14:textId="5F6D2C79" w:rsidR="00177C07" w:rsidRPr="00E577D4" w:rsidRDefault="0042600B" w:rsidP="00FB528C">
      <w:pPr>
        <w:widowControl w:val="0"/>
        <w:rPr>
          <w:b/>
          <w:sz w:val="22"/>
          <w:szCs w:val="22"/>
        </w:rPr>
      </w:pPr>
      <w:r>
        <w:rPr>
          <w:sz w:val="22"/>
          <w:szCs w:val="22"/>
        </w:rPr>
        <w:t>(</w:t>
      </w:r>
      <w:r w:rsidR="00177C07" w:rsidRPr="00574D13">
        <w:rPr>
          <w:sz w:val="22"/>
          <w:szCs w:val="22"/>
        </w:rPr>
        <w:t xml:space="preserve">dále </w:t>
      </w:r>
      <w:r>
        <w:rPr>
          <w:sz w:val="22"/>
          <w:szCs w:val="22"/>
        </w:rPr>
        <w:t xml:space="preserve">také </w:t>
      </w:r>
      <w:r w:rsidR="00177C07" w:rsidRPr="00574D13">
        <w:rPr>
          <w:sz w:val="22"/>
          <w:szCs w:val="22"/>
        </w:rPr>
        <w:t xml:space="preserve">jen </w:t>
      </w:r>
      <w:r w:rsidR="00177C07" w:rsidRPr="00E577D4">
        <w:rPr>
          <w:b/>
          <w:sz w:val="22"/>
          <w:szCs w:val="22"/>
        </w:rPr>
        <w:t>„</w:t>
      </w:r>
      <w:r w:rsidR="00177C07">
        <w:rPr>
          <w:b/>
          <w:sz w:val="22"/>
          <w:szCs w:val="22"/>
        </w:rPr>
        <w:t>prodávající</w:t>
      </w:r>
      <w:r w:rsidR="00177C07" w:rsidRPr="00E577D4">
        <w:rPr>
          <w:b/>
          <w:sz w:val="22"/>
          <w:szCs w:val="22"/>
        </w:rPr>
        <w:t>“</w:t>
      </w:r>
      <w:r w:rsidRPr="00184525">
        <w:rPr>
          <w:sz w:val="22"/>
          <w:szCs w:val="22"/>
        </w:rPr>
        <w:t>)</w:t>
      </w:r>
    </w:p>
    <w:p w14:paraId="32C6790D" w14:textId="781113C7" w:rsidR="00177C07" w:rsidRDefault="00177C07" w:rsidP="00177C07">
      <w:pPr>
        <w:widowControl w:val="0"/>
        <w:tabs>
          <w:tab w:val="left" w:pos="9498"/>
        </w:tabs>
        <w:ind w:right="21"/>
        <w:jc w:val="both"/>
        <w:rPr>
          <w:sz w:val="22"/>
          <w:szCs w:val="22"/>
        </w:rPr>
      </w:pPr>
    </w:p>
    <w:p w14:paraId="23DC6270" w14:textId="57C6BB48" w:rsidR="00177C07" w:rsidRPr="00574D13" w:rsidRDefault="00177C07" w:rsidP="00177C07">
      <w:pPr>
        <w:widowControl w:val="0"/>
        <w:tabs>
          <w:tab w:val="left" w:pos="9498"/>
        </w:tabs>
        <w:ind w:right="21"/>
        <w:jc w:val="both"/>
        <w:rPr>
          <w:sz w:val="22"/>
          <w:szCs w:val="22"/>
        </w:rPr>
      </w:pPr>
    </w:p>
    <w:p w14:paraId="239E69B3" w14:textId="64A32271" w:rsidR="003052AC" w:rsidRDefault="00543068" w:rsidP="00177C07">
      <w:pPr>
        <w:widowControl w:val="0"/>
        <w:tabs>
          <w:tab w:val="left" w:pos="9498"/>
        </w:tabs>
        <w:ind w:right="21"/>
        <w:jc w:val="both"/>
        <w:rPr>
          <w:sz w:val="22"/>
          <w:szCs w:val="22"/>
        </w:rPr>
      </w:pPr>
      <w:r>
        <w:rPr>
          <w:sz w:val="22"/>
          <w:szCs w:val="22"/>
        </w:rPr>
        <w:t xml:space="preserve">společně nazývané </w:t>
      </w:r>
      <w:r w:rsidRPr="00184525">
        <w:rPr>
          <w:b/>
          <w:sz w:val="22"/>
          <w:szCs w:val="22"/>
        </w:rPr>
        <w:t>„smluvní strany“</w:t>
      </w:r>
      <w:r>
        <w:rPr>
          <w:sz w:val="22"/>
          <w:szCs w:val="22"/>
        </w:rPr>
        <w:t xml:space="preserve"> </w:t>
      </w:r>
      <w:r w:rsidR="00177C07" w:rsidRPr="00574D13">
        <w:rPr>
          <w:sz w:val="22"/>
          <w:szCs w:val="22"/>
        </w:rPr>
        <w:t>uzavřely dále uvedeného dne, měsíce a roku v souladu s § 2</w:t>
      </w:r>
      <w:r w:rsidR="00177C07">
        <w:rPr>
          <w:sz w:val="22"/>
          <w:szCs w:val="22"/>
        </w:rPr>
        <w:t>079</w:t>
      </w:r>
      <w:r w:rsidR="00177C07" w:rsidRPr="00574D13">
        <w:rPr>
          <w:sz w:val="22"/>
          <w:szCs w:val="22"/>
        </w:rPr>
        <w:t xml:space="preserve"> a násl. zákona č.  89/2012 Sb., </w:t>
      </w:r>
      <w:r w:rsidR="00177C07">
        <w:rPr>
          <w:sz w:val="22"/>
          <w:szCs w:val="22"/>
        </w:rPr>
        <w:t>občanský</w:t>
      </w:r>
      <w:r w:rsidR="00177C07" w:rsidRPr="00574D13">
        <w:rPr>
          <w:sz w:val="22"/>
          <w:szCs w:val="22"/>
        </w:rPr>
        <w:t xml:space="preserve"> zákoník, a za podmínek dále uvedených tuto kupní smlouvu</w:t>
      </w:r>
      <w:r w:rsidR="00177C07">
        <w:rPr>
          <w:sz w:val="22"/>
          <w:szCs w:val="22"/>
        </w:rPr>
        <w:t>.</w:t>
      </w:r>
      <w:r w:rsidR="00177C07" w:rsidRPr="00574D13">
        <w:rPr>
          <w:sz w:val="22"/>
          <w:szCs w:val="22"/>
        </w:rPr>
        <w:t xml:space="preserve"> </w:t>
      </w:r>
      <w:r w:rsidR="00EA5904">
        <w:rPr>
          <w:sz w:val="22"/>
          <w:szCs w:val="22"/>
        </w:rPr>
        <w:t xml:space="preserve">Tato kupní smlouva </w:t>
      </w:r>
      <w:r>
        <w:rPr>
          <w:sz w:val="22"/>
          <w:szCs w:val="22"/>
        </w:rPr>
        <w:t xml:space="preserve">je uzavírána na základě výsledku veřejné zakázky vedené pod názvem </w:t>
      </w:r>
      <w:r w:rsidRPr="009E115D">
        <w:rPr>
          <w:b/>
          <w:sz w:val="22"/>
          <w:szCs w:val="22"/>
          <w:highlight w:val="cyan"/>
        </w:rPr>
        <w:t>„</w:t>
      </w:r>
      <w:r w:rsidR="009E115D" w:rsidRPr="009E115D">
        <w:rPr>
          <w:b/>
          <w:sz w:val="22"/>
          <w:szCs w:val="22"/>
          <w:highlight w:val="cyan"/>
        </w:rPr>
        <w:t>(DOPLNÍ KUPUJÍCÍ)</w:t>
      </w:r>
      <w:r w:rsidRPr="009E115D">
        <w:rPr>
          <w:b/>
          <w:sz w:val="22"/>
          <w:szCs w:val="22"/>
          <w:highlight w:val="cyan"/>
        </w:rPr>
        <w:t>“</w:t>
      </w:r>
      <w:r w:rsidR="008B493A" w:rsidRPr="008B493A">
        <w:rPr>
          <w:b/>
          <w:sz w:val="22"/>
          <w:szCs w:val="22"/>
        </w:rPr>
        <w:t xml:space="preserve">, </w:t>
      </w:r>
      <w:r w:rsidR="008B493A">
        <w:rPr>
          <w:sz w:val="22"/>
          <w:szCs w:val="22"/>
        </w:rPr>
        <w:t xml:space="preserve">ev. </w:t>
      </w:r>
      <w:r w:rsidR="0031132F">
        <w:rPr>
          <w:sz w:val="22"/>
          <w:szCs w:val="22"/>
        </w:rPr>
        <w:t>čísl</w:t>
      </w:r>
      <w:r w:rsidR="008B493A">
        <w:rPr>
          <w:sz w:val="22"/>
          <w:szCs w:val="22"/>
        </w:rPr>
        <w:t>o v</w:t>
      </w:r>
      <w:r w:rsidR="006D2FA2">
        <w:rPr>
          <w:sz w:val="22"/>
          <w:szCs w:val="22"/>
        </w:rPr>
        <w:t>eřejné zakázky</w:t>
      </w:r>
      <w:r w:rsidR="006D2FA2" w:rsidRPr="00CF0989">
        <w:rPr>
          <w:sz w:val="22"/>
          <w:szCs w:val="22"/>
        </w:rPr>
        <w:t xml:space="preserve">: </w:t>
      </w:r>
      <w:r w:rsidR="00D100EE" w:rsidRPr="00CF0989">
        <w:rPr>
          <w:sz w:val="22"/>
          <w:szCs w:val="22"/>
        </w:rPr>
        <w:t>SVZ-36-25-PŘ-Ku</w:t>
      </w:r>
      <w:r w:rsidR="00C7007F">
        <w:rPr>
          <w:sz w:val="22"/>
          <w:szCs w:val="22"/>
        </w:rPr>
        <w:t xml:space="preserve"> a pod čísl</w:t>
      </w:r>
      <w:r w:rsidR="00050F60">
        <w:rPr>
          <w:sz w:val="22"/>
          <w:szCs w:val="22"/>
        </w:rPr>
        <w:t>y</w:t>
      </w:r>
      <w:r w:rsidR="00C7007F">
        <w:rPr>
          <w:sz w:val="22"/>
          <w:szCs w:val="22"/>
        </w:rPr>
        <w:t xml:space="preserve"> investiční</w:t>
      </w:r>
      <w:r w:rsidR="00050F60">
        <w:rPr>
          <w:sz w:val="22"/>
          <w:szCs w:val="22"/>
        </w:rPr>
        <w:t>ch</w:t>
      </w:r>
      <w:r w:rsidR="00C7007F">
        <w:rPr>
          <w:sz w:val="22"/>
          <w:szCs w:val="22"/>
        </w:rPr>
        <w:t xml:space="preserve"> polož</w:t>
      </w:r>
      <w:r w:rsidR="00050F60">
        <w:rPr>
          <w:sz w:val="22"/>
          <w:szCs w:val="22"/>
        </w:rPr>
        <w:t>ek</w:t>
      </w:r>
      <w:r w:rsidR="00C7007F">
        <w:rPr>
          <w:sz w:val="22"/>
          <w:szCs w:val="22"/>
        </w:rPr>
        <w:t xml:space="preserve"> </w:t>
      </w:r>
      <w:r w:rsidR="001E132D">
        <w:rPr>
          <w:sz w:val="22"/>
          <w:szCs w:val="22"/>
        </w:rPr>
        <w:t>0</w:t>
      </w:r>
      <w:r w:rsidR="00E32D30">
        <w:rPr>
          <w:sz w:val="22"/>
          <w:szCs w:val="22"/>
        </w:rPr>
        <w:t>47</w:t>
      </w:r>
      <w:r w:rsidR="00C7007F">
        <w:rPr>
          <w:sz w:val="22"/>
          <w:szCs w:val="22"/>
        </w:rPr>
        <w:t>_202</w:t>
      </w:r>
      <w:r w:rsidR="00E32D30">
        <w:rPr>
          <w:sz w:val="22"/>
          <w:szCs w:val="22"/>
        </w:rPr>
        <w:t>5</w:t>
      </w:r>
      <w:r w:rsidR="00050F60">
        <w:rPr>
          <w:sz w:val="22"/>
          <w:szCs w:val="22"/>
        </w:rPr>
        <w:t xml:space="preserve"> a 029_2024</w:t>
      </w:r>
      <w:r w:rsidR="001E132D">
        <w:rPr>
          <w:sz w:val="22"/>
          <w:szCs w:val="22"/>
        </w:rPr>
        <w:t>.</w:t>
      </w:r>
    </w:p>
    <w:p w14:paraId="085CF629" w14:textId="671C5351" w:rsidR="009E115D" w:rsidRDefault="009E115D" w:rsidP="00177C07">
      <w:pPr>
        <w:widowControl w:val="0"/>
        <w:tabs>
          <w:tab w:val="left" w:pos="9498"/>
        </w:tabs>
        <w:ind w:right="21"/>
        <w:jc w:val="both"/>
        <w:rPr>
          <w:sz w:val="22"/>
          <w:szCs w:val="22"/>
        </w:rPr>
      </w:pPr>
    </w:p>
    <w:p w14:paraId="44B54037" w14:textId="54FD2270" w:rsidR="009E115D" w:rsidRDefault="009E115D" w:rsidP="00177C07">
      <w:pPr>
        <w:widowControl w:val="0"/>
        <w:tabs>
          <w:tab w:val="left" w:pos="9498"/>
        </w:tabs>
        <w:ind w:right="21"/>
        <w:jc w:val="both"/>
        <w:rPr>
          <w:sz w:val="22"/>
          <w:szCs w:val="22"/>
        </w:rPr>
      </w:pPr>
    </w:p>
    <w:p w14:paraId="0E1F0A3E" w14:textId="3FB50FED" w:rsidR="009E115D" w:rsidRDefault="009E115D" w:rsidP="00177C07">
      <w:pPr>
        <w:widowControl w:val="0"/>
        <w:tabs>
          <w:tab w:val="left" w:pos="9498"/>
        </w:tabs>
        <w:ind w:right="21"/>
        <w:jc w:val="both"/>
        <w:rPr>
          <w:sz w:val="22"/>
          <w:szCs w:val="22"/>
        </w:rPr>
      </w:pPr>
    </w:p>
    <w:p w14:paraId="2030DE5A" w14:textId="77777777" w:rsidR="009E115D" w:rsidRPr="003E1C92" w:rsidRDefault="009E115D" w:rsidP="00177C07">
      <w:pPr>
        <w:widowControl w:val="0"/>
        <w:tabs>
          <w:tab w:val="left" w:pos="9498"/>
        </w:tabs>
        <w:ind w:right="21"/>
        <w:jc w:val="both"/>
        <w:rPr>
          <w:sz w:val="22"/>
          <w:szCs w:val="22"/>
        </w:rPr>
      </w:pPr>
    </w:p>
    <w:p w14:paraId="4F7D1BF7" w14:textId="77777777" w:rsidR="00177C07" w:rsidRDefault="00177C07" w:rsidP="00177C07">
      <w:pPr>
        <w:widowControl w:val="0"/>
        <w:tabs>
          <w:tab w:val="left" w:pos="0"/>
        </w:tabs>
        <w:ind w:left="709" w:hanging="709"/>
        <w:rPr>
          <w:sz w:val="22"/>
          <w:szCs w:val="22"/>
        </w:rPr>
      </w:pPr>
    </w:p>
    <w:p w14:paraId="1C93920A" w14:textId="77777777" w:rsidR="00177C07" w:rsidRPr="004B3EF0" w:rsidRDefault="00177C07" w:rsidP="00185B96">
      <w:pPr>
        <w:widowControl w:val="0"/>
        <w:numPr>
          <w:ilvl w:val="0"/>
          <w:numId w:val="2"/>
        </w:numPr>
        <w:tabs>
          <w:tab w:val="clear" w:pos="360"/>
          <w:tab w:val="left" w:pos="0"/>
          <w:tab w:val="num" w:pos="3763"/>
        </w:tabs>
        <w:ind w:left="3763"/>
        <w:rPr>
          <w:b/>
          <w:bCs/>
          <w:sz w:val="22"/>
          <w:szCs w:val="22"/>
        </w:rPr>
      </w:pPr>
      <w:r w:rsidRPr="004B3EF0">
        <w:rPr>
          <w:b/>
          <w:bCs/>
          <w:sz w:val="22"/>
          <w:szCs w:val="22"/>
        </w:rPr>
        <w:t>Předmět smlouvy</w:t>
      </w:r>
    </w:p>
    <w:p w14:paraId="28679D38" w14:textId="29725999" w:rsidR="00445617" w:rsidRDefault="00177C07" w:rsidP="00DD6B8D">
      <w:pPr>
        <w:pStyle w:val="rove2"/>
        <w:rPr>
          <w:sz w:val="22"/>
          <w:szCs w:val="22"/>
        </w:rPr>
      </w:pPr>
      <w:r w:rsidRPr="00DD6B8D">
        <w:rPr>
          <w:sz w:val="22"/>
          <w:szCs w:val="22"/>
        </w:rPr>
        <w:t>Předmětem této smlouvy je</w:t>
      </w:r>
      <w:r w:rsidR="006658CC">
        <w:rPr>
          <w:sz w:val="22"/>
          <w:szCs w:val="22"/>
        </w:rPr>
        <w:t xml:space="preserve"> závazek prodávajícího</w:t>
      </w:r>
      <w:r w:rsidRPr="00DD6B8D">
        <w:rPr>
          <w:sz w:val="22"/>
          <w:szCs w:val="22"/>
        </w:rPr>
        <w:t xml:space="preserve"> </w:t>
      </w:r>
      <w:r w:rsidR="00E43E88">
        <w:rPr>
          <w:b/>
          <w:sz w:val="22"/>
          <w:szCs w:val="22"/>
        </w:rPr>
        <w:t>d</w:t>
      </w:r>
      <w:r w:rsidR="00220395" w:rsidRPr="00DD6B8D">
        <w:rPr>
          <w:b/>
          <w:sz w:val="22"/>
          <w:szCs w:val="22"/>
        </w:rPr>
        <w:t>od</w:t>
      </w:r>
      <w:r w:rsidR="006658CC">
        <w:rPr>
          <w:b/>
          <w:sz w:val="22"/>
          <w:szCs w:val="22"/>
        </w:rPr>
        <w:t>at</w:t>
      </w:r>
      <w:r w:rsidR="00445617">
        <w:rPr>
          <w:b/>
          <w:sz w:val="22"/>
          <w:szCs w:val="22"/>
        </w:rPr>
        <w:t xml:space="preserve"> </w:t>
      </w:r>
      <w:r w:rsidR="00E32D30">
        <w:rPr>
          <w:b/>
          <w:sz w:val="22"/>
          <w:szCs w:val="22"/>
        </w:rPr>
        <w:t>9 ks serverů,</w:t>
      </w:r>
      <w:r w:rsidR="00220395" w:rsidRPr="00E43E88">
        <w:rPr>
          <w:sz w:val="22"/>
          <w:szCs w:val="22"/>
        </w:rPr>
        <w:t xml:space="preserve"> včetně </w:t>
      </w:r>
      <w:r w:rsidR="007A0791" w:rsidRPr="00E43E88">
        <w:rPr>
          <w:sz w:val="22"/>
          <w:szCs w:val="22"/>
        </w:rPr>
        <w:t>montáže</w:t>
      </w:r>
      <w:r w:rsidR="001D4393" w:rsidRPr="00E43E88">
        <w:rPr>
          <w:sz w:val="22"/>
          <w:szCs w:val="22"/>
        </w:rPr>
        <w:t xml:space="preserve"> a příslušenství</w:t>
      </w:r>
      <w:r w:rsidR="00445617">
        <w:rPr>
          <w:sz w:val="22"/>
          <w:szCs w:val="22"/>
        </w:rPr>
        <w:t xml:space="preserve"> sestávající z:</w:t>
      </w:r>
    </w:p>
    <w:p w14:paraId="75B22617" w14:textId="76E881CB" w:rsidR="00DC08F9" w:rsidRPr="00DD6B8D" w:rsidRDefault="00E32D30" w:rsidP="00626A3F">
      <w:pPr>
        <w:pStyle w:val="rove2"/>
        <w:numPr>
          <w:ilvl w:val="0"/>
          <w:numId w:val="0"/>
        </w:numPr>
        <w:ind w:left="574"/>
        <w:rPr>
          <w:sz w:val="22"/>
          <w:szCs w:val="22"/>
        </w:rPr>
      </w:pPr>
      <w:r w:rsidRPr="00742E9C">
        <w:rPr>
          <w:b/>
          <w:sz w:val="22"/>
          <w:szCs w:val="22"/>
        </w:rPr>
        <w:t>8</w:t>
      </w:r>
      <w:r w:rsidR="105130B9" w:rsidRPr="00742E9C">
        <w:rPr>
          <w:b/>
          <w:sz w:val="22"/>
          <w:szCs w:val="22"/>
        </w:rPr>
        <w:t xml:space="preserve"> ks </w:t>
      </w:r>
      <w:r w:rsidRPr="00742E9C">
        <w:rPr>
          <w:b/>
          <w:sz w:val="22"/>
          <w:szCs w:val="22"/>
        </w:rPr>
        <w:t>virtualizačních serverů</w:t>
      </w:r>
      <w:r w:rsidR="105130B9" w:rsidRPr="105130B9">
        <w:rPr>
          <w:sz w:val="22"/>
          <w:szCs w:val="22"/>
        </w:rPr>
        <w:t xml:space="preserve"> </w:t>
      </w:r>
      <w:r w:rsidR="008E7162" w:rsidRPr="008E7162">
        <w:rPr>
          <w:b/>
          <w:sz w:val="22"/>
          <w:szCs w:val="22"/>
        </w:rPr>
        <w:t xml:space="preserve">a </w:t>
      </w:r>
      <w:r w:rsidR="008E7162" w:rsidRPr="00742E9C">
        <w:rPr>
          <w:b/>
          <w:sz w:val="22"/>
          <w:szCs w:val="22"/>
        </w:rPr>
        <w:t>1 ks zálohovacího serveru</w:t>
      </w:r>
      <w:r w:rsidR="008E7162" w:rsidRPr="105130B9">
        <w:rPr>
          <w:sz w:val="22"/>
          <w:szCs w:val="22"/>
        </w:rPr>
        <w:t xml:space="preserve"> (dále také jen </w:t>
      </w:r>
      <w:r w:rsidR="008E7162" w:rsidRPr="105130B9">
        <w:rPr>
          <w:b/>
          <w:bCs/>
          <w:sz w:val="22"/>
          <w:szCs w:val="22"/>
        </w:rPr>
        <w:t>„zařízení“</w:t>
      </w:r>
      <w:r w:rsidR="008E7162" w:rsidRPr="105130B9">
        <w:rPr>
          <w:sz w:val="22"/>
          <w:szCs w:val="22"/>
        </w:rPr>
        <w:t xml:space="preserve"> nebo </w:t>
      </w:r>
      <w:r w:rsidR="008E7162" w:rsidRPr="105130B9">
        <w:rPr>
          <w:b/>
          <w:bCs/>
          <w:sz w:val="22"/>
          <w:szCs w:val="22"/>
        </w:rPr>
        <w:t>„předmět plnění“</w:t>
      </w:r>
      <w:r w:rsidR="008E7162" w:rsidRPr="105130B9">
        <w:rPr>
          <w:sz w:val="22"/>
          <w:szCs w:val="22"/>
        </w:rPr>
        <w:t>)</w:t>
      </w:r>
      <w:r w:rsidR="008E7162">
        <w:rPr>
          <w:sz w:val="22"/>
          <w:szCs w:val="22"/>
        </w:rPr>
        <w:t xml:space="preserve">, </w:t>
      </w:r>
      <w:r w:rsidR="105130B9" w:rsidRPr="105130B9">
        <w:rPr>
          <w:sz w:val="22"/>
          <w:szCs w:val="22"/>
        </w:rPr>
        <w:t>včetně požadovaného příslušenství</w:t>
      </w:r>
      <w:r w:rsidR="0005453F">
        <w:rPr>
          <w:sz w:val="22"/>
          <w:szCs w:val="22"/>
        </w:rPr>
        <w:t>, licencí k operačním systémům a</w:t>
      </w:r>
      <w:r w:rsidR="008E7162">
        <w:rPr>
          <w:sz w:val="22"/>
          <w:szCs w:val="22"/>
        </w:rPr>
        <w:t xml:space="preserve"> </w:t>
      </w:r>
      <w:r w:rsidR="00742E9C">
        <w:rPr>
          <w:sz w:val="22"/>
          <w:szCs w:val="22"/>
        </w:rPr>
        <w:t>dopravy</w:t>
      </w:r>
      <w:r w:rsidR="105130B9" w:rsidRPr="105130B9">
        <w:rPr>
          <w:sz w:val="22"/>
          <w:szCs w:val="22"/>
        </w:rPr>
        <w:t xml:space="preserve"> a to v rozsahu dle nabídky prodávajícího ze dne </w:t>
      </w:r>
      <w:r w:rsidR="00421CC2" w:rsidRPr="00421CC2">
        <w:rPr>
          <w:sz w:val="22"/>
          <w:szCs w:val="22"/>
          <w:highlight w:val="cyan"/>
        </w:rPr>
        <w:t>(DOPLNÍ KUPUJÍCÍ)</w:t>
      </w:r>
      <w:r w:rsidR="00421CC2">
        <w:rPr>
          <w:sz w:val="22"/>
          <w:szCs w:val="22"/>
        </w:rPr>
        <w:t>,</w:t>
      </w:r>
      <w:r w:rsidR="105130B9" w:rsidRPr="105130B9">
        <w:rPr>
          <w:sz w:val="22"/>
          <w:szCs w:val="22"/>
        </w:rPr>
        <w:t xml:space="preserve"> je</w:t>
      </w:r>
      <w:r w:rsidR="00742E9C">
        <w:rPr>
          <w:sz w:val="22"/>
          <w:szCs w:val="22"/>
        </w:rPr>
        <w:t>jí</w:t>
      </w:r>
      <w:r w:rsidR="105130B9" w:rsidRPr="105130B9">
        <w:rPr>
          <w:sz w:val="22"/>
          <w:szCs w:val="22"/>
        </w:rPr>
        <w:t xml:space="preserve">ž technická část je Přílohou č. 1 této smlouvy. Zboží bude nové, nepoužité. Předmětem plnění je rovněž </w:t>
      </w:r>
      <w:r w:rsidR="105130B9" w:rsidRPr="105130B9">
        <w:rPr>
          <w:b/>
          <w:bCs/>
          <w:sz w:val="22"/>
          <w:szCs w:val="22"/>
        </w:rPr>
        <w:t>zprovoznění předmětu plnění</w:t>
      </w:r>
      <w:r w:rsidR="008E7162">
        <w:rPr>
          <w:b/>
          <w:bCs/>
          <w:sz w:val="22"/>
          <w:szCs w:val="22"/>
        </w:rPr>
        <w:t xml:space="preserve"> </w:t>
      </w:r>
      <w:r w:rsidR="008E7162" w:rsidRPr="008E7162">
        <w:rPr>
          <w:bCs/>
          <w:sz w:val="22"/>
          <w:szCs w:val="22"/>
        </w:rPr>
        <w:t>(dle čl. 4 Přílohy č. 1)</w:t>
      </w:r>
      <w:r w:rsidR="105130B9" w:rsidRPr="008E7162">
        <w:rPr>
          <w:sz w:val="22"/>
          <w:szCs w:val="22"/>
        </w:rPr>
        <w:t xml:space="preserve"> </w:t>
      </w:r>
      <w:r w:rsidR="105130B9" w:rsidRPr="105130B9">
        <w:rPr>
          <w:sz w:val="22"/>
          <w:szCs w:val="22"/>
        </w:rPr>
        <w:t xml:space="preserve">v místech plnění dle čl. 3, odst. 3. 1. této smlouvy. </w:t>
      </w:r>
    </w:p>
    <w:p w14:paraId="2A4282C0" w14:textId="77777777" w:rsidR="00445617" w:rsidRPr="0038427F" w:rsidRDefault="00177C07" w:rsidP="00F42B78">
      <w:pPr>
        <w:pStyle w:val="rove2"/>
        <w:rPr>
          <w:sz w:val="22"/>
          <w:szCs w:val="22"/>
        </w:rPr>
      </w:pPr>
      <w:r w:rsidRPr="00F53C3D">
        <w:rPr>
          <w:sz w:val="22"/>
          <w:szCs w:val="22"/>
        </w:rPr>
        <w:t>Prodávající se zavazuje dodat kupujícímu a převést na něho vlastnické právo ke zboží specifikovanému v </w:t>
      </w:r>
      <w:r w:rsidR="00151962">
        <w:rPr>
          <w:sz w:val="22"/>
          <w:szCs w:val="22"/>
        </w:rPr>
        <w:t>bodě</w:t>
      </w:r>
      <w:r w:rsidRPr="00F53C3D">
        <w:rPr>
          <w:sz w:val="22"/>
          <w:szCs w:val="22"/>
        </w:rPr>
        <w:t xml:space="preserve"> </w:t>
      </w:r>
      <w:r w:rsidR="001B1013" w:rsidRPr="00F53C3D">
        <w:rPr>
          <w:sz w:val="22"/>
          <w:szCs w:val="22"/>
        </w:rPr>
        <w:t>2.1 a v Příloze</w:t>
      </w:r>
      <w:r w:rsidR="007957DD" w:rsidRPr="00F53C3D">
        <w:rPr>
          <w:sz w:val="22"/>
          <w:szCs w:val="22"/>
        </w:rPr>
        <w:t xml:space="preserve"> č. 1</w:t>
      </w:r>
      <w:r w:rsidR="00831784" w:rsidRPr="00F53C3D">
        <w:rPr>
          <w:sz w:val="22"/>
          <w:szCs w:val="22"/>
        </w:rPr>
        <w:t xml:space="preserve"> </w:t>
      </w:r>
      <w:r w:rsidR="007957DD" w:rsidRPr="00F53C3D">
        <w:rPr>
          <w:sz w:val="22"/>
          <w:szCs w:val="22"/>
        </w:rPr>
        <w:t>této smlouvy.</w:t>
      </w:r>
      <w:r w:rsidR="00E21705" w:rsidRPr="00F53C3D">
        <w:rPr>
          <w:sz w:val="22"/>
          <w:szCs w:val="22"/>
        </w:rPr>
        <w:t xml:space="preserve"> </w:t>
      </w:r>
      <w:r w:rsidR="00F7577D" w:rsidRPr="00F53C3D">
        <w:rPr>
          <w:sz w:val="22"/>
          <w:szCs w:val="22"/>
        </w:rPr>
        <w:t xml:space="preserve">Kupující se zavazuje za řádně a včas dodané zboží zaplatit </w:t>
      </w:r>
      <w:r w:rsidR="00F7577D" w:rsidRPr="0038427F">
        <w:rPr>
          <w:sz w:val="22"/>
          <w:szCs w:val="22"/>
        </w:rPr>
        <w:t>sjednanou cenu.</w:t>
      </w:r>
      <w:r w:rsidR="00445617" w:rsidRPr="0038427F">
        <w:rPr>
          <w:sz w:val="22"/>
          <w:szCs w:val="22"/>
        </w:rPr>
        <w:t xml:space="preserve"> </w:t>
      </w:r>
      <w:r w:rsidR="00445617" w:rsidRPr="00F42B78">
        <w:rPr>
          <w:sz w:val="22"/>
          <w:szCs w:val="22"/>
        </w:rPr>
        <w:t>Předmětem této smlouvy je rovněž závazek prodávajícího poskytnout kupujícímu za podmínek stanovených touto smlouvou dále specifikovaná plnění související s koupí zařízení.</w:t>
      </w:r>
    </w:p>
    <w:p w14:paraId="5B14511C" w14:textId="53ED1B3A" w:rsidR="00177C07" w:rsidRPr="00825229" w:rsidRDefault="00825229" w:rsidP="003E1C92">
      <w:pPr>
        <w:pStyle w:val="rove2"/>
        <w:rPr>
          <w:sz w:val="22"/>
          <w:szCs w:val="22"/>
        </w:rPr>
      </w:pPr>
      <w:r w:rsidRPr="00825229">
        <w:rPr>
          <w:bCs/>
          <w:sz w:val="22"/>
          <w:szCs w:val="22"/>
        </w:rPr>
        <w:t xml:space="preserve">Prodávající poskytne kupujícímu k přiloženému softwaru </w:t>
      </w:r>
      <w:r w:rsidR="00445617" w:rsidRPr="00825229">
        <w:rPr>
          <w:bCs/>
          <w:sz w:val="22"/>
          <w:szCs w:val="22"/>
        </w:rPr>
        <w:t xml:space="preserve">nevýhradní a nevypověditelné oprávnění (licenci) jej užívat všemi způsoby nezbytnými pro jeho řádné užívání dle jeho účelového určení, dle této smlouvy a zadávací dokumentace a to, </w:t>
      </w:r>
      <w:r w:rsidR="008C4CBB">
        <w:rPr>
          <w:bCs/>
          <w:sz w:val="22"/>
          <w:szCs w:val="22"/>
        </w:rPr>
        <w:t>na celém území České republiky</w:t>
      </w:r>
      <w:r w:rsidRPr="00825229">
        <w:rPr>
          <w:bCs/>
          <w:sz w:val="22"/>
          <w:szCs w:val="22"/>
        </w:rPr>
        <w:t xml:space="preserve">, jakýchkoli úkonů, </w:t>
      </w:r>
      <w:r w:rsidR="00445617" w:rsidRPr="00825229">
        <w:rPr>
          <w:bCs/>
          <w:sz w:val="22"/>
          <w:szCs w:val="22"/>
        </w:rPr>
        <w:t>a na dobu trvání majetkových práv autorských (dále jen „licence“). Licence se vztahuje rovněž na veškeré nové verze (updat</w:t>
      </w:r>
      <w:r w:rsidRPr="00825229">
        <w:rPr>
          <w:bCs/>
          <w:sz w:val="22"/>
          <w:szCs w:val="22"/>
        </w:rPr>
        <w:t>e</w:t>
      </w:r>
      <w:del w:id="1" w:author="Zeman Dušan, Bc." w:date="2025-07-01T10:57:00Z">
        <w:r w:rsidRPr="00825229" w:rsidDel="004C7B92">
          <w:rPr>
            <w:bCs/>
            <w:sz w:val="22"/>
            <w:szCs w:val="22"/>
          </w:rPr>
          <w:delText xml:space="preserve"> i upgrade</w:delText>
        </w:r>
      </w:del>
      <w:r w:rsidRPr="00825229">
        <w:rPr>
          <w:bCs/>
          <w:sz w:val="22"/>
          <w:szCs w:val="22"/>
        </w:rPr>
        <w:t>) takového software.</w:t>
      </w:r>
    </w:p>
    <w:p w14:paraId="6CD7F674" w14:textId="34D58356" w:rsidR="00177C07" w:rsidRPr="00A01827" w:rsidRDefault="00177C07" w:rsidP="00CC5E37">
      <w:pPr>
        <w:pStyle w:val="rove2"/>
        <w:rPr>
          <w:sz w:val="22"/>
          <w:szCs w:val="22"/>
        </w:rPr>
      </w:pPr>
      <w:r w:rsidRPr="00A01827">
        <w:rPr>
          <w:sz w:val="22"/>
          <w:szCs w:val="22"/>
        </w:rPr>
        <w:t xml:space="preserve">Při přejímce předmětu plnění předá </w:t>
      </w:r>
      <w:r w:rsidR="00FA1E90" w:rsidRPr="00A01827">
        <w:rPr>
          <w:sz w:val="22"/>
          <w:szCs w:val="22"/>
        </w:rPr>
        <w:t>prodávající kupujícímu níže uvedenou prů</w:t>
      </w:r>
      <w:r w:rsidRPr="00A01827">
        <w:rPr>
          <w:sz w:val="22"/>
          <w:szCs w:val="22"/>
        </w:rPr>
        <w:t>vodní</w:t>
      </w:r>
      <w:r w:rsidR="00AC658C" w:rsidRPr="00A01827">
        <w:rPr>
          <w:sz w:val="22"/>
          <w:szCs w:val="22"/>
        </w:rPr>
        <w:t xml:space="preserve"> dokumentaci a </w:t>
      </w:r>
      <w:r w:rsidRPr="00A01827">
        <w:rPr>
          <w:sz w:val="22"/>
          <w:szCs w:val="22"/>
        </w:rPr>
        <w:t xml:space="preserve">případné další potřebné doklady pro </w:t>
      </w:r>
      <w:r w:rsidR="001D0251" w:rsidRPr="00A01827">
        <w:rPr>
          <w:sz w:val="22"/>
          <w:szCs w:val="22"/>
        </w:rPr>
        <w:t xml:space="preserve">zprovoznění a provozování </w:t>
      </w:r>
      <w:r w:rsidR="00CC5E37" w:rsidRPr="00F53C3D">
        <w:rPr>
          <w:sz w:val="22"/>
          <w:szCs w:val="22"/>
        </w:rPr>
        <w:t>zboží</w:t>
      </w:r>
      <w:r w:rsidRPr="00A01827">
        <w:rPr>
          <w:sz w:val="22"/>
          <w:szCs w:val="22"/>
        </w:rPr>
        <w:t xml:space="preserve"> k výše uvedenému účelu</w:t>
      </w:r>
      <w:r w:rsidR="00151962">
        <w:rPr>
          <w:sz w:val="22"/>
          <w:szCs w:val="22"/>
        </w:rPr>
        <w:t>,</w:t>
      </w:r>
      <w:r w:rsidR="00A7675E" w:rsidRPr="00A01827">
        <w:rPr>
          <w:sz w:val="22"/>
          <w:szCs w:val="22"/>
        </w:rPr>
        <w:t xml:space="preserve"> a to zejména:</w:t>
      </w:r>
    </w:p>
    <w:p w14:paraId="35A45E2B" w14:textId="2AF995B0" w:rsidR="00EF0823" w:rsidRDefault="00EF0823" w:rsidP="00185B96">
      <w:pPr>
        <w:pStyle w:val="rove2"/>
        <w:widowControl w:val="0"/>
        <w:numPr>
          <w:ilvl w:val="0"/>
          <w:numId w:val="4"/>
        </w:numPr>
        <w:rPr>
          <w:sz w:val="22"/>
          <w:szCs w:val="22"/>
        </w:rPr>
      </w:pPr>
      <w:r>
        <w:rPr>
          <w:sz w:val="22"/>
          <w:szCs w:val="22"/>
        </w:rPr>
        <w:t>z</w:t>
      </w:r>
      <w:r w:rsidRPr="00E70273">
        <w:rPr>
          <w:sz w:val="22"/>
          <w:szCs w:val="22"/>
        </w:rPr>
        <w:t>áruční list</w:t>
      </w:r>
      <w:r>
        <w:rPr>
          <w:sz w:val="22"/>
          <w:szCs w:val="22"/>
        </w:rPr>
        <w:t>,</w:t>
      </w:r>
    </w:p>
    <w:p w14:paraId="43F04858" w14:textId="351C9CBC" w:rsidR="004D496A" w:rsidRDefault="004D496A" w:rsidP="00185B96">
      <w:pPr>
        <w:pStyle w:val="rove2"/>
        <w:widowControl w:val="0"/>
        <w:numPr>
          <w:ilvl w:val="0"/>
          <w:numId w:val="4"/>
        </w:numPr>
        <w:rPr>
          <w:sz w:val="22"/>
          <w:szCs w:val="22"/>
        </w:rPr>
      </w:pPr>
      <w:r>
        <w:rPr>
          <w:sz w:val="22"/>
          <w:szCs w:val="22"/>
        </w:rPr>
        <w:t>dokumentace potřebná</w:t>
      </w:r>
      <w:r w:rsidRPr="00265F9D">
        <w:rPr>
          <w:sz w:val="22"/>
          <w:szCs w:val="22"/>
        </w:rPr>
        <w:t xml:space="preserve"> pro provoz</w:t>
      </w:r>
      <w:r w:rsidRPr="004D496A">
        <w:t xml:space="preserve"> </w:t>
      </w:r>
      <w:r w:rsidRPr="004D496A">
        <w:rPr>
          <w:sz w:val="22"/>
          <w:szCs w:val="22"/>
        </w:rPr>
        <w:t>předmět</w:t>
      </w:r>
      <w:r>
        <w:rPr>
          <w:sz w:val="22"/>
          <w:szCs w:val="22"/>
        </w:rPr>
        <w:t>u</w:t>
      </w:r>
      <w:r w:rsidRPr="004D496A">
        <w:rPr>
          <w:sz w:val="22"/>
          <w:szCs w:val="22"/>
        </w:rPr>
        <w:t xml:space="preserve"> plnění</w:t>
      </w:r>
      <w:r w:rsidR="005B2626">
        <w:rPr>
          <w:sz w:val="22"/>
          <w:szCs w:val="22"/>
        </w:rPr>
        <w:t>,</w:t>
      </w:r>
    </w:p>
    <w:p w14:paraId="7FA31E65" w14:textId="77777777" w:rsidR="00177C07" w:rsidRPr="0058022B" w:rsidRDefault="00177C07" w:rsidP="005B2626">
      <w:pPr>
        <w:pStyle w:val="rove2"/>
        <w:widowControl w:val="0"/>
        <w:numPr>
          <w:ilvl w:val="0"/>
          <w:numId w:val="0"/>
        </w:numPr>
        <w:ind w:left="567"/>
        <w:rPr>
          <w:b/>
          <w:sz w:val="22"/>
          <w:szCs w:val="22"/>
        </w:rPr>
      </w:pPr>
      <w:r w:rsidRPr="0058022B">
        <w:rPr>
          <w:b/>
          <w:sz w:val="22"/>
          <w:szCs w:val="22"/>
        </w:rPr>
        <w:t>Vešker</w:t>
      </w:r>
      <w:r w:rsidR="00E35BE4" w:rsidRPr="0058022B">
        <w:rPr>
          <w:b/>
          <w:sz w:val="22"/>
          <w:szCs w:val="22"/>
        </w:rPr>
        <w:t>á</w:t>
      </w:r>
      <w:r w:rsidRPr="0058022B">
        <w:rPr>
          <w:b/>
          <w:sz w:val="22"/>
          <w:szCs w:val="22"/>
        </w:rPr>
        <w:t xml:space="preserve"> dokumentac</w:t>
      </w:r>
      <w:r w:rsidR="00E35BE4" w:rsidRPr="0058022B">
        <w:rPr>
          <w:b/>
          <w:sz w:val="22"/>
          <w:szCs w:val="22"/>
        </w:rPr>
        <w:t>e</w:t>
      </w:r>
      <w:r w:rsidRPr="0058022B">
        <w:rPr>
          <w:b/>
          <w:sz w:val="22"/>
          <w:szCs w:val="22"/>
        </w:rPr>
        <w:t xml:space="preserve"> </w:t>
      </w:r>
      <w:r w:rsidR="00E35BE4" w:rsidRPr="0058022B">
        <w:rPr>
          <w:b/>
          <w:sz w:val="22"/>
          <w:szCs w:val="22"/>
        </w:rPr>
        <w:t xml:space="preserve">bude </w:t>
      </w:r>
      <w:r w:rsidRPr="0058022B">
        <w:rPr>
          <w:b/>
          <w:sz w:val="22"/>
          <w:szCs w:val="22"/>
        </w:rPr>
        <w:t>dod</w:t>
      </w:r>
      <w:r w:rsidR="00E35BE4" w:rsidRPr="0058022B">
        <w:rPr>
          <w:b/>
          <w:sz w:val="22"/>
          <w:szCs w:val="22"/>
        </w:rPr>
        <w:t>ána</w:t>
      </w:r>
      <w:r w:rsidRPr="0058022B">
        <w:rPr>
          <w:b/>
          <w:sz w:val="22"/>
          <w:szCs w:val="22"/>
        </w:rPr>
        <w:t xml:space="preserve"> v českém jazyce při přejímce.</w:t>
      </w:r>
    </w:p>
    <w:p w14:paraId="25BAC163" w14:textId="0025E6F2" w:rsidR="00177C07" w:rsidRDefault="002F4B41" w:rsidP="00871FF8">
      <w:pPr>
        <w:pStyle w:val="rove2"/>
        <w:widowControl w:val="0"/>
        <w:tabs>
          <w:tab w:val="clear" w:pos="574"/>
        </w:tabs>
        <w:spacing w:after="0"/>
        <w:ind w:left="567" w:hanging="567"/>
        <w:rPr>
          <w:sz w:val="22"/>
          <w:szCs w:val="22"/>
        </w:rPr>
      </w:pPr>
      <w:r>
        <w:rPr>
          <w:sz w:val="22"/>
          <w:szCs w:val="22"/>
        </w:rPr>
        <w:t xml:space="preserve">Součástí dodávky </w:t>
      </w:r>
      <w:r w:rsidR="007D6497">
        <w:rPr>
          <w:sz w:val="22"/>
          <w:szCs w:val="22"/>
        </w:rPr>
        <w:t xml:space="preserve">prodávajícího </w:t>
      </w:r>
      <w:r>
        <w:rPr>
          <w:sz w:val="22"/>
          <w:szCs w:val="22"/>
        </w:rPr>
        <w:t xml:space="preserve">je </w:t>
      </w:r>
      <w:r w:rsidR="00425171" w:rsidRPr="00425171">
        <w:rPr>
          <w:sz w:val="22"/>
          <w:szCs w:val="22"/>
        </w:rPr>
        <w:t xml:space="preserve">zaškolení </w:t>
      </w:r>
      <w:r w:rsidR="008E7162">
        <w:rPr>
          <w:sz w:val="22"/>
          <w:szCs w:val="22"/>
        </w:rPr>
        <w:t>IT administrátora</w:t>
      </w:r>
      <w:r>
        <w:rPr>
          <w:sz w:val="22"/>
          <w:szCs w:val="22"/>
        </w:rPr>
        <w:t xml:space="preserve"> </w:t>
      </w:r>
      <w:r w:rsidR="00E35BE4">
        <w:rPr>
          <w:sz w:val="22"/>
          <w:szCs w:val="22"/>
        </w:rPr>
        <w:t>kupujícího</w:t>
      </w:r>
      <w:r w:rsidR="00425171" w:rsidRPr="00425171">
        <w:rPr>
          <w:sz w:val="22"/>
          <w:szCs w:val="22"/>
        </w:rPr>
        <w:t xml:space="preserve"> (cca pro </w:t>
      </w:r>
      <w:r w:rsidR="00A6077C">
        <w:rPr>
          <w:sz w:val="22"/>
          <w:szCs w:val="22"/>
        </w:rPr>
        <w:t>2</w:t>
      </w:r>
      <w:r w:rsidR="00425171" w:rsidRPr="00425171">
        <w:rPr>
          <w:sz w:val="22"/>
          <w:szCs w:val="22"/>
        </w:rPr>
        <w:t xml:space="preserve"> osob</w:t>
      </w:r>
      <w:r w:rsidR="00D558FD">
        <w:rPr>
          <w:sz w:val="22"/>
          <w:szCs w:val="22"/>
        </w:rPr>
        <w:t>y</w:t>
      </w:r>
      <w:r w:rsidR="00425171" w:rsidRPr="00425171">
        <w:rPr>
          <w:sz w:val="22"/>
          <w:szCs w:val="22"/>
        </w:rPr>
        <w:t xml:space="preserve">) nezbytné pro </w:t>
      </w:r>
      <w:r w:rsidR="008E7162">
        <w:rPr>
          <w:sz w:val="22"/>
          <w:szCs w:val="22"/>
        </w:rPr>
        <w:t>obsluhu a konfiguraci dodaného zboží</w:t>
      </w:r>
      <w:r w:rsidR="00425171" w:rsidRPr="00425171">
        <w:rPr>
          <w:sz w:val="22"/>
          <w:szCs w:val="22"/>
        </w:rPr>
        <w:t xml:space="preserve">. </w:t>
      </w:r>
      <w:r w:rsidR="008D2A20">
        <w:rPr>
          <w:sz w:val="22"/>
          <w:szCs w:val="22"/>
        </w:rPr>
        <w:t>Zaškolení bude</w:t>
      </w:r>
      <w:r w:rsidR="00425171" w:rsidRPr="00425171">
        <w:rPr>
          <w:sz w:val="22"/>
          <w:szCs w:val="22"/>
        </w:rPr>
        <w:t xml:space="preserve"> probíhat </w:t>
      </w:r>
      <w:r w:rsidR="00D558FD">
        <w:rPr>
          <w:sz w:val="22"/>
          <w:szCs w:val="22"/>
        </w:rPr>
        <w:t>u Kupujícího</w:t>
      </w:r>
      <w:r w:rsidR="00425171" w:rsidRPr="00425171">
        <w:rPr>
          <w:sz w:val="22"/>
          <w:szCs w:val="22"/>
        </w:rPr>
        <w:t xml:space="preserve"> v místě plnění</w:t>
      </w:r>
      <w:r w:rsidR="0039370A">
        <w:rPr>
          <w:sz w:val="22"/>
          <w:szCs w:val="22"/>
        </w:rPr>
        <w:t xml:space="preserve"> </w:t>
      </w:r>
      <w:r w:rsidR="00B864B7">
        <w:rPr>
          <w:sz w:val="22"/>
          <w:szCs w:val="22"/>
        </w:rPr>
        <w:t>blíže specifikovaném v </w:t>
      </w:r>
      <w:r w:rsidR="007D6497">
        <w:rPr>
          <w:sz w:val="22"/>
          <w:szCs w:val="22"/>
        </w:rPr>
        <w:t xml:space="preserve">čl. 3, odst. </w:t>
      </w:r>
      <w:r w:rsidR="00B864B7">
        <w:rPr>
          <w:sz w:val="22"/>
          <w:szCs w:val="22"/>
        </w:rPr>
        <w:t>3.</w:t>
      </w:r>
      <w:r w:rsidR="007D6497">
        <w:rPr>
          <w:sz w:val="22"/>
          <w:szCs w:val="22"/>
        </w:rPr>
        <w:t xml:space="preserve"> </w:t>
      </w:r>
      <w:r w:rsidR="00B864B7">
        <w:rPr>
          <w:sz w:val="22"/>
          <w:szCs w:val="22"/>
        </w:rPr>
        <w:t>1</w:t>
      </w:r>
      <w:r w:rsidR="0039370A">
        <w:rPr>
          <w:sz w:val="22"/>
          <w:szCs w:val="22"/>
        </w:rPr>
        <w:t>.</w:t>
      </w:r>
      <w:r w:rsidR="007D6497">
        <w:rPr>
          <w:sz w:val="22"/>
          <w:szCs w:val="22"/>
        </w:rPr>
        <w:t xml:space="preserve"> této smlouvy.</w:t>
      </w:r>
      <w:r w:rsidR="007957DD">
        <w:rPr>
          <w:sz w:val="22"/>
          <w:szCs w:val="22"/>
        </w:rPr>
        <w:t xml:space="preserve"> O zaškolení pracovníků obsluhy bude </w:t>
      </w:r>
      <w:r w:rsidR="007957DD" w:rsidRPr="00061C07">
        <w:rPr>
          <w:b/>
          <w:sz w:val="22"/>
          <w:szCs w:val="22"/>
        </w:rPr>
        <w:t>vyhotoven prodávajícím písemný záznam</w:t>
      </w:r>
      <w:r w:rsidR="007957DD">
        <w:rPr>
          <w:sz w:val="22"/>
          <w:szCs w:val="22"/>
        </w:rPr>
        <w:t>, který bude obsahovat minim</w:t>
      </w:r>
      <w:r w:rsidR="00321251">
        <w:rPr>
          <w:sz w:val="22"/>
          <w:szCs w:val="22"/>
        </w:rPr>
        <w:t>álně osnovu zaškolení a prezen</w:t>
      </w:r>
      <w:r w:rsidR="007957DD">
        <w:rPr>
          <w:sz w:val="22"/>
          <w:szCs w:val="22"/>
        </w:rPr>
        <w:t>ční listinu.</w:t>
      </w:r>
      <w:r w:rsidR="00425171" w:rsidRPr="00425171">
        <w:rPr>
          <w:sz w:val="22"/>
          <w:szCs w:val="22"/>
        </w:rPr>
        <w:t xml:space="preserve"> </w:t>
      </w:r>
      <w:r w:rsidR="00A82B05">
        <w:rPr>
          <w:sz w:val="22"/>
          <w:szCs w:val="22"/>
        </w:rPr>
        <w:t>Zaškolení není zahrnuto v ceně plnění a prodávající je poskytne na své náklady</w:t>
      </w:r>
      <w:r w:rsidR="007164E2">
        <w:rPr>
          <w:sz w:val="22"/>
          <w:szCs w:val="22"/>
        </w:rPr>
        <w:t xml:space="preserve">. </w:t>
      </w:r>
      <w:r w:rsidR="007164E2" w:rsidRPr="007164E2">
        <w:rPr>
          <w:sz w:val="22"/>
          <w:szCs w:val="22"/>
        </w:rPr>
        <w:t>Kupující podle vlastního uvážení nemusí tuto možnost využít.</w:t>
      </w:r>
    </w:p>
    <w:p w14:paraId="0899CA56" w14:textId="0C7FE75F" w:rsidR="00BF2A23" w:rsidRPr="003B62B1" w:rsidRDefault="00BF2A23" w:rsidP="003E1C92">
      <w:pPr>
        <w:pStyle w:val="rove2"/>
        <w:widowControl w:val="0"/>
        <w:numPr>
          <w:ilvl w:val="0"/>
          <w:numId w:val="0"/>
        </w:numPr>
        <w:spacing w:before="90" w:after="0"/>
        <w:rPr>
          <w:sz w:val="22"/>
          <w:szCs w:val="22"/>
          <w:lang w:eastAsia="en-US"/>
        </w:rPr>
      </w:pPr>
    </w:p>
    <w:p w14:paraId="0EF3F0C7" w14:textId="77777777" w:rsidR="00177C07" w:rsidRPr="00BF2A23" w:rsidRDefault="00177C07" w:rsidP="00185B96">
      <w:pPr>
        <w:widowControl w:val="0"/>
        <w:numPr>
          <w:ilvl w:val="0"/>
          <w:numId w:val="2"/>
        </w:numPr>
        <w:tabs>
          <w:tab w:val="clear" w:pos="360"/>
          <w:tab w:val="left" w:pos="0"/>
          <w:tab w:val="num" w:pos="3763"/>
        </w:tabs>
        <w:ind w:left="3763"/>
        <w:rPr>
          <w:b/>
          <w:bCs/>
          <w:sz w:val="22"/>
          <w:szCs w:val="22"/>
        </w:rPr>
      </w:pPr>
      <w:r w:rsidRPr="00BF2A23">
        <w:rPr>
          <w:b/>
          <w:bCs/>
          <w:sz w:val="22"/>
          <w:szCs w:val="22"/>
        </w:rPr>
        <w:t>Místo plnění</w:t>
      </w:r>
    </w:p>
    <w:p w14:paraId="3F68CA39" w14:textId="5F9B8278" w:rsidR="00177C07" w:rsidRDefault="00177C07" w:rsidP="00F37540">
      <w:pPr>
        <w:pStyle w:val="rove2"/>
        <w:widowControl w:val="0"/>
        <w:ind w:left="709" w:hanging="709"/>
        <w:rPr>
          <w:sz w:val="22"/>
          <w:szCs w:val="22"/>
        </w:rPr>
      </w:pPr>
      <w:r w:rsidRPr="00574D13">
        <w:rPr>
          <w:sz w:val="22"/>
          <w:szCs w:val="22"/>
        </w:rPr>
        <w:t xml:space="preserve">Prodávající se zavazuje dodat </w:t>
      </w:r>
      <w:r w:rsidR="00236E09">
        <w:rPr>
          <w:sz w:val="22"/>
          <w:szCs w:val="22"/>
        </w:rPr>
        <w:t>9 ks</w:t>
      </w:r>
      <w:r w:rsidR="006E3D41">
        <w:rPr>
          <w:sz w:val="22"/>
          <w:szCs w:val="22"/>
        </w:rPr>
        <w:t xml:space="preserve"> </w:t>
      </w:r>
      <w:r w:rsidRPr="00574D13">
        <w:rPr>
          <w:sz w:val="22"/>
          <w:szCs w:val="22"/>
        </w:rPr>
        <w:t>předmět</w:t>
      </w:r>
      <w:r w:rsidR="006E3D41">
        <w:rPr>
          <w:sz w:val="22"/>
          <w:szCs w:val="22"/>
        </w:rPr>
        <w:t>u</w:t>
      </w:r>
      <w:r w:rsidRPr="00574D13">
        <w:rPr>
          <w:sz w:val="22"/>
          <w:szCs w:val="22"/>
        </w:rPr>
        <w:t xml:space="preserve"> </w:t>
      </w:r>
      <w:r>
        <w:rPr>
          <w:sz w:val="22"/>
          <w:szCs w:val="22"/>
        </w:rPr>
        <w:t>plnění této smlouvy</w:t>
      </w:r>
      <w:r w:rsidRPr="00574D13">
        <w:rPr>
          <w:sz w:val="22"/>
          <w:szCs w:val="22"/>
        </w:rPr>
        <w:t xml:space="preserve"> na vlastní náklady na </w:t>
      </w:r>
      <w:r w:rsidR="009324EF">
        <w:rPr>
          <w:sz w:val="22"/>
          <w:szCs w:val="22"/>
        </w:rPr>
        <w:t xml:space="preserve">níže uvedené </w:t>
      </w:r>
      <w:r w:rsidRPr="00574D13">
        <w:rPr>
          <w:sz w:val="22"/>
          <w:szCs w:val="22"/>
        </w:rPr>
        <w:t>adres</w:t>
      </w:r>
      <w:r w:rsidR="009324EF">
        <w:rPr>
          <w:sz w:val="22"/>
          <w:szCs w:val="22"/>
        </w:rPr>
        <w:t>y</w:t>
      </w:r>
      <w:r w:rsidRPr="00574D13">
        <w:rPr>
          <w:sz w:val="22"/>
          <w:szCs w:val="22"/>
        </w:rPr>
        <w:t xml:space="preserve">: </w:t>
      </w:r>
    </w:p>
    <w:p w14:paraId="67D0E41B" w14:textId="78760F73" w:rsidR="00DE223B" w:rsidRPr="00DE223B" w:rsidRDefault="00DE223B" w:rsidP="00DE223B">
      <w:pPr>
        <w:pStyle w:val="rove2"/>
        <w:numPr>
          <w:ilvl w:val="0"/>
          <w:numId w:val="6"/>
        </w:numPr>
        <w:ind w:left="993"/>
        <w:rPr>
          <w:b/>
          <w:sz w:val="22"/>
          <w:szCs w:val="22"/>
        </w:rPr>
      </w:pPr>
      <w:r w:rsidRPr="00DE223B">
        <w:rPr>
          <w:b/>
          <w:sz w:val="22"/>
          <w:szCs w:val="22"/>
        </w:rPr>
        <w:t>Provozní areál Vítkovická, Vítkovická 3133/5, 702 00 Ostrava-Moravská Ostrava</w:t>
      </w:r>
    </w:p>
    <w:p w14:paraId="7EB1A8A4" w14:textId="3DD05995" w:rsidR="003E1C92" w:rsidRDefault="00121D62" w:rsidP="003E1C92">
      <w:pPr>
        <w:pStyle w:val="rove2"/>
        <w:widowControl w:val="0"/>
        <w:numPr>
          <w:ilvl w:val="0"/>
          <w:numId w:val="0"/>
        </w:numPr>
        <w:ind w:left="567"/>
        <w:rPr>
          <w:sz w:val="22"/>
          <w:szCs w:val="22"/>
        </w:rPr>
      </w:pPr>
      <w:r w:rsidRPr="00121D62">
        <w:rPr>
          <w:sz w:val="22"/>
          <w:szCs w:val="22"/>
        </w:rPr>
        <w:t>Kontaktní osoba</w:t>
      </w:r>
      <w:r>
        <w:rPr>
          <w:sz w:val="22"/>
          <w:szCs w:val="22"/>
        </w:rPr>
        <w:t>:</w:t>
      </w:r>
      <w:r w:rsidRPr="00121D62">
        <w:rPr>
          <w:sz w:val="22"/>
          <w:szCs w:val="22"/>
        </w:rPr>
        <w:t xml:space="preserve"> </w:t>
      </w:r>
      <w:r w:rsidR="002779A6">
        <w:rPr>
          <w:sz w:val="22"/>
          <w:szCs w:val="22"/>
        </w:rPr>
        <w:t>Bc. Dušan Zeman</w:t>
      </w:r>
      <w:r w:rsidR="005B5842" w:rsidRPr="005B5842">
        <w:rPr>
          <w:sz w:val="22"/>
          <w:szCs w:val="22"/>
        </w:rPr>
        <w:t xml:space="preserve">, vedoucí odboru </w:t>
      </w:r>
      <w:r w:rsidR="002779A6">
        <w:rPr>
          <w:sz w:val="22"/>
          <w:szCs w:val="22"/>
        </w:rPr>
        <w:t>ICT</w:t>
      </w:r>
      <w:r w:rsidR="005B5842">
        <w:rPr>
          <w:sz w:val="22"/>
          <w:szCs w:val="22"/>
        </w:rPr>
        <w:t xml:space="preserve">, </w:t>
      </w:r>
      <w:r w:rsidR="005B5842" w:rsidRPr="005B5842">
        <w:rPr>
          <w:sz w:val="22"/>
          <w:szCs w:val="22"/>
        </w:rPr>
        <w:t>tel: +420</w:t>
      </w:r>
      <w:r w:rsidR="003732ED">
        <w:rPr>
          <w:sz w:val="22"/>
          <w:szCs w:val="22"/>
        </w:rPr>
        <w:t> 606 725 923</w:t>
      </w:r>
      <w:r w:rsidR="005B5842" w:rsidRPr="005B5842">
        <w:rPr>
          <w:sz w:val="22"/>
          <w:szCs w:val="22"/>
        </w:rPr>
        <w:t xml:space="preserve">, e-mail: </w:t>
      </w:r>
      <w:hyperlink r:id="rId10" w:history="1">
        <w:r w:rsidR="003732ED">
          <w:rPr>
            <w:rStyle w:val="Hypertextovodkaz"/>
            <w:sz w:val="22"/>
            <w:szCs w:val="22"/>
          </w:rPr>
          <w:t>Dusan.Zeman@dpo.cz</w:t>
        </w:r>
      </w:hyperlink>
      <w:r w:rsidR="007D6497">
        <w:rPr>
          <w:sz w:val="22"/>
          <w:szCs w:val="22"/>
        </w:rPr>
        <w:t xml:space="preserve"> </w:t>
      </w:r>
    </w:p>
    <w:p w14:paraId="422A0BC6" w14:textId="77777777" w:rsidR="00356027" w:rsidRPr="00574D13" w:rsidRDefault="00356027" w:rsidP="003E1C92">
      <w:pPr>
        <w:pStyle w:val="rove2"/>
        <w:widowControl w:val="0"/>
        <w:numPr>
          <w:ilvl w:val="0"/>
          <w:numId w:val="0"/>
        </w:numPr>
        <w:ind w:left="567"/>
        <w:rPr>
          <w:sz w:val="22"/>
          <w:szCs w:val="22"/>
        </w:rPr>
      </w:pPr>
    </w:p>
    <w:p w14:paraId="0B800C6A" w14:textId="77777777" w:rsidR="00091A4D" w:rsidRPr="00091A4D" w:rsidRDefault="00177C07" w:rsidP="00185B96">
      <w:pPr>
        <w:widowControl w:val="0"/>
        <w:numPr>
          <w:ilvl w:val="0"/>
          <w:numId w:val="2"/>
        </w:numPr>
        <w:tabs>
          <w:tab w:val="clear" w:pos="360"/>
          <w:tab w:val="left" w:pos="0"/>
          <w:tab w:val="num" w:pos="3828"/>
        </w:tabs>
        <w:ind w:left="3763"/>
        <w:rPr>
          <w:b/>
          <w:sz w:val="22"/>
          <w:szCs w:val="22"/>
        </w:rPr>
      </w:pPr>
      <w:r w:rsidRPr="00091A4D">
        <w:rPr>
          <w:b/>
          <w:sz w:val="22"/>
          <w:szCs w:val="22"/>
        </w:rPr>
        <w:t>Termín plnění</w:t>
      </w:r>
    </w:p>
    <w:p w14:paraId="4A6903AB" w14:textId="06AD415B" w:rsidR="00F37540" w:rsidRDefault="00177C07" w:rsidP="00F84371">
      <w:pPr>
        <w:pStyle w:val="rove2"/>
        <w:widowControl w:val="0"/>
        <w:tabs>
          <w:tab w:val="clear" w:pos="574"/>
          <w:tab w:val="num" w:pos="567"/>
        </w:tabs>
        <w:spacing w:after="0"/>
        <w:ind w:left="567" w:hanging="567"/>
        <w:rPr>
          <w:sz w:val="22"/>
          <w:szCs w:val="22"/>
        </w:rPr>
      </w:pPr>
      <w:r w:rsidRPr="00C378BB">
        <w:rPr>
          <w:sz w:val="22"/>
          <w:szCs w:val="22"/>
        </w:rPr>
        <w:t>Prodávající se zavazuje dodat předmět</w:t>
      </w:r>
      <w:r w:rsidR="004B7AF8">
        <w:rPr>
          <w:sz w:val="22"/>
          <w:szCs w:val="22"/>
        </w:rPr>
        <w:t xml:space="preserve"> plnění</w:t>
      </w:r>
      <w:r w:rsidRPr="00C378BB">
        <w:rPr>
          <w:sz w:val="22"/>
          <w:szCs w:val="22"/>
        </w:rPr>
        <w:t xml:space="preserve"> dle této smlouvy nejpozději do</w:t>
      </w:r>
      <w:r w:rsidRPr="00E80E12">
        <w:rPr>
          <w:sz w:val="22"/>
          <w:szCs w:val="22"/>
        </w:rPr>
        <w:t xml:space="preserve"> </w:t>
      </w:r>
      <w:r w:rsidR="00A6077C">
        <w:rPr>
          <w:sz w:val="22"/>
          <w:szCs w:val="22"/>
        </w:rPr>
        <w:t>6</w:t>
      </w:r>
      <w:r w:rsidR="003732ED">
        <w:rPr>
          <w:sz w:val="22"/>
          <w:szCs w:val="22"/>
        </w:rPr>
        <w:t>0</w:t>
      </w:r>
      <w:r w:rsidR="00731D53">
        <w:rPr>
          <w:sz w:val="22"/>
          <w:szCs w:val="22"/>
        </w:rPr>
        <w:t xml:space="preserve"> </w:t>
      </w:r>
      <w:r w:rsidRPr="00C378BB">
        <w:rPr>
          <w:sz w:val="22"/>
          <w:szCs w:val="22"/>
        </w:rPr>
        <w:t>kalendářních dnů</w:t>
      </w:r>
      <w:r w:rsidR="00F84371">
        <w:rPr>
          <w:sz w:val="22"/>
          <w:szCs w:val="22"/>
        </w:rPr>
        <w:t xml:space="preserve"> </w:t>
      </w:r>
      <w:r w:rsidR="00207A7B" w:rsidRPr="00F84371">
        <w:rPr>
          <w:sz w:val="22"/>
          <w:szCs w:val="22"/>
        </w:rPr>
        <w:t>ode dne nabytí účinnosti smlouvy.</w:t>
      </w:r>
    </w:p>
    <w:p w14:paraId="69CBB7E3" w14:textId="77777777" w:rsidR="00D871DB" w:rsidRPr="00F84371" w:rsidRDefault="00D871DB" w:rsidP="00D871DB">
      <w:pPr>
        <w:pStyle w:val="rove2"/>
        <w:widowControl w:val="0"/>
        <w:numPr>
          <w:ilvl w:val="0"/>
          <w:numId w:val="0"/>
        </w:numPr>
        <w:spacing w:after="0"/>
        <w:ind w:left="567"/>
        <w:rPr>
          <w:sz w:val="22"/>
          <w:szCs w:val="22"/>
        </w:rPr>
      </w:pPr>
    </w:p>
    <w:p w14:paraId="1324CC85" w14:textId="082A3DBE" w:rsidR="00091A4D" w:rsidRDefault="00207A7B" w:rsidP="00871FF8">
      <w:pPr>
        <w:pStyle w:val="rove2"/>
        <w:widowControl w:val="0"/>
        <w:numPr>
          <w:ilvl w:val="0"/>
          <w:numId w:val="0"/>
        </w:numPr>
        <w:ind w:left="709"/>
        <w:rPr>
          <w:sz w:val="22"/>
          <w:szCs w:val="22"/>
        </w:rPr>
      </w:pPr>
      <w:r>
        <w:rPr>
          <w:sz w:val="22"/>
          <w:szCs w:val="22"/>
        </w:rPr>
        <w:t xml:space="preserve">        </w:t>
      </w:r>
      <w:r w:rsidR="00177C07" w:rsidRPr="00C378BB">
        <w:rPr>
          <w:sz w:val="22"/>
          <w:szCs w:val="22"/>
        </w:rPr>
        <w:t xml:space="preserve"> </w:t>
      </w:r>
      <w:r w:rsidR="00F37540">
        <w:rPr>
          <w:sz w:val="22"/>
          <w:szCs w:val="22"/>
        </w:rPr>
        <w:t xml:space="preserve"> </w:t>
      </w:r>
    </w:p>
    <w:p w14:paraId="05C6B93A" w14:textId="77777777" w:rsidR="00177C07" w:rsidRPr="00BF2A23" w:rsidRDefault="00177C07" w:rsidP="00185B96">
      <w:pPr>
        <w:keepNext/>
        <w:widowControl w:val="0"/>
        <w:numPr>
          <w:ilvl w:val="0"/>
          <w:numId w:val="2"/>
        </w:numPr>
        <w:tabs>
          <w:tab w:val="clear" w:pos="360"/>
          <w:tab w:val="left" w:pos="0"/>
          <w:tab w:val="num" w:pos="3763"/>
        </w:tabs>
        <w:ind w:left="3759" w:hanging="357"/>
        <w:rPr>
          <w:b/>
          <w:sz w:val="22"/>
          <w:szCs w:val="22"/>
        </w:rPr>
      </w:pPr>
      <w:r w:rsidRPr="00BF2A23">
        <w:rPr>
          <w:b/>
          <w:sz w:val="22"/>
          <w:szCs w:val="22"/>
        </w:rPr>
        <w:t xml:space="preserve">Kupní cena </w:t>
      </w:r>
    </w:p>
    <w:p w14:paraId="2B8703C9" w14:textId="77777777" w:rsidR="00A400C1" w:rsidRDefault="00177C07" w:rsidP="00A400C1">
      <w:pPr>
        <w:pStyle w:val="rove2"/>
        <w:widowControl w:val="0"/>
        <w:spacing w:after="0"/>
        <w:ind w:left="709" w:hanging="709"/>
        <w:rPr>
          <w:sz w:val="22"/>
          <w:szCs w:val="22"/>
        </w:rPr>
      </w:pPr>
      <w:r w:rsidRPr="00574D13">
        <w:rPr>
          <w:sz w:val="22"/>
          <w:szCs w:val="22"/>
        </w:rPr>
        <w:t>Kupní cena zahrnuje veškeré náklady</w:t>
      </w:r>
      <w:r w:rsidR="006C1561">
        <w:rPr>
          <w:sz w:val="22"/>
          <w:szCs w:val="22"/>
        </w:rPr>
        <w:t xml:space="preserve"> prodávajícího</w:t>
      </w:r>
      <w:r w:rsidR="00C37DD6">
        <w:rPr>
          <w:sz w:val="22"/>
          <w:szCs w:val="22"/>
        </w:rPr>
        <w:t xml:space="preserve"> </w:t>
      </w:r>
      <w:r w:rsidR="006C1561">
        <w:rPr>
          <w:sz w:val="22"/>
          <w:szCs w:val="22"/>
        </w:rPr>
        <w:t>spojené s dodávkou předmětu plnění na místo</w:t>
      </w:r>
      <w:r w:rsidR="00A400C1">
        <w:rPr>
          <w:sz w:val="22"/>
          <w:szCs w:val="22"/>
        </w:rPr>
        <w:t xml:space="preserve"> </w:t>
      </w:r>
    </w:p>
    <w:p w14:paraId="5E436DB5" w14:textId="04904B8B" w:rsidR="00731D53" w:rsidRDefault="00A400C1" w:rsidP="00184525">
      <w:pPr>
        <w:pStyle w:val="rove2"/>
        <w:widowControl w:val="0"/>
        <w:numPr>
          <w:ilvl w:val="0"/>
          <w:numId w:val="0"/>
        </w:numPr>
        <w:tabs>
          <w:tab w:val="left" w:pos="709"/>
        </w:tabs>
        <w:spacing w:after="0"/>
        <w:ind w:firstLine="567"/>
      </w:pPr>
      <w:r>
        <w:rPr>
          <w:sz w:val="22"/>
          <w:szCs w:val="22"/>
        </w:rPr>
        <w:lastRenderedPageBreak/>
        <w:t>plnění</w:t>
      </w:r>
      <w:r w:rsidR="006C1561">
        <w:rPr>
          <w:sz w:val="22"/>
          <w:szCs w:val="22"/>
        </w:rPr>
        <w:t xml:space="preserve"> </w:t>
      </w:r>
      <w:r w:rsidR="00BC28A3">
        <w:rPr>
          <w:sz w:val="22"/>
          <w:szCs w:val="22"/>
        </w:rPr>
        <w:t>a</w:t>
      </w:r>
      <w:r w:rsidR="00177C07" w:rsidRPr="00574D13">
        <w:rPr>
          <w:sz w:val="22"/>
          <w:szCs w:val="22"/>
        </w:rPr>
        <w:t xml:space="preserve"> </w:t>
      </w:r>
      <w:r w:rsidR="00BC28A3">
        <w:rPr>
          <w:sz w:val="22"/>
          <w:szCs w:val="22"/>
        </w:rPr>
        <w:t>s</w:t>
      </w:r>
      <w:r w:rsidR="00177C07" w:rsidRPr="00574D13">
        <w:rPr>
          <w:sz w:val="22"/>
          <w:szCs w:val="22"/>
        </w:rPr>
        <w:t>jednává se takto:</w:t>
      </w:r>
    </w:p>
    <w:p w14:paraId="678477B8" w14:textId="394D9002" w:rsidR="001D4393" w:rsidRDefault="3F70859C" w:rsidP="00052D0B">
      <w:pPr>
        <w:pStyle w:val="rove1"/>
        <w:numPr>
          <w:ilvl w:val="0"/>
          <w:numId w:val="0"/>
        </w:numPr>
        <w:ind w:left="567"/>
        <w:jc w:val="both"/>
        <w:rPr>
          <w:sz w:val="22"/>
          <w:szCs w:val="22"/>
        </w:rPr>
      </w:pPr>
      <w:r w:rsidRPr="3F70859C">
        <w:rPr>
          <w:sz w:val="22"/>
          <w:szCs w:val="22"/>
        </w:rPr>
        <w:t xml:space="preserve">Cena za 1 ks </w:t>
      </w:r>
      <w:r w:rsidR="003732ED">
        <w:rPr>
          <w:sz w:val="22"/>
          <w:szCs w:val="22"/>
        </w:rPr>
        <w:t>virtualizačního serveru</w:t>
      </w:r>
      <w:r w:rsidRPr="3F70859C">
        <w:rPr>
          <w:sz w:val="22"/>
          <w:szCs w:val="22"/>
        </w:rPr>
        <w:t xml:space="preserve"> činí</w:t>
      </w:r>
      <w:r w:rsidR="003732ED" w:rsidRPr="00D5129F">
        <w:rPr>
          <w:sz w:val="22"/>
          <w:szCs w:val="22"/>
          <w:highlight w:val="yellow"/>
        </w:rPr>
        <w:t>…</w:t>
      </w:r>
      <w:r w:rsidR="003732ED">
        <w:rPr>
          <w:sz w:val="22"/>
          <w:szCs w:val="22"/>
        </w:rPr>
        <w:t xml:space="preserve"> Kč bez DPH (</w:t>
      </w:r>
      <w:r w:rsidR="00D37831">
        <w:rPr>
          <w:sz w:val="22"/>
          <w:szCs w:val="22"/>
        </w:rPr>
        <w:t xml:space="preserve">cena za </w:t>
      </w:r>
      <w:r w:rsidR="003732ED">
        <w:rPr>
          <w:sz w:val="22"/>
          <w:szCs w:val="22"/>
        </w:rPr>
        <w:t>8</w:t>
      </w:r>
      <w:r w:rsidR="00D37831">
        <w:rPr>
          <w:sz w:val="22"/>
          <w:szCs w:val="22"/>
        </w:rPr>
        <w:t xml:space="preserve"> ks činí </w:t>
      </w:r>
      <w:r w:rsidR="003732ED" w:rsidRPr="00D5129F">
        <w:rPr>
          <w:sz w:val="22"/>
          <w:szCs w:val="22"/>
          <w:highlight w:val="yellow"/>
        </w:rPr>
        <w:t>……</w:t>
      </w:r>
      <w:r w:rsidR="00D37831">
        <w:rPr>
          <w:sz w:val="22"/>
          <w:szCs w:val="22"/>
        </w:rPr>
        <w:t>Kč bez DPH)</w:t>
      </w:r>
    </w:p>
    <w:p w14:paraId="26401544" w14:textId="0B126763" w:rsidR="003732ED" w:rsidRPr="003732ED" w:rsidRDefault="003732ED" w:rsidP="003732ED">
      <w:pPr>
        <w:pStyle w:val="rove2"/>
        <w:numPr>
          <w:ilvl w:val="0"/>
          <w:numId w:val="0"/>
        </w:numPr>
        <w:ind w:left="574"/>
        <w:rPr>
          <w:b/>
          <w:sz w:val="22"/>
          <w:szCs w:val="22"/>
        </w:rPr>
      </w:pPr>
      <w:r w:rsidRPr="003732ED">
        <w:rPr>
          <w:b/>
          <w:sz w:val="22"/>
          <w:szCs w:val="22"/>
        </w:rPr>
        <w:t>Cena za 1 ks zálohovacího serveru včetně licence činí</w:t>
      </w:r>
      <w:r w:rsidRPr="00D5129F">
        <w:rPr>
          <w:b/>
          <w:sz w:val="22"/>
          <w:szCs w:val="22"/>
          <w:highlight w:val="yellow"/>
        </w:rPr>
        <w:t>……</w:t>
      </w:r>
      <w:r w:rsidRPr="003732ED">
        <w:rPr>
          <w:b/>
          <w:sz w:val="22"/>
          <w:szCs w:val="22"/>
        </w:rPr>
        <w:t xml:space="preserve"> Kč bez DPH </w:t>
      </w:r>
    </w:p>
    <w:p w14:paraId="1DFFD4DC" w14:textId="6529C7C7" w:rsidR="003732ED" w:rsidRDefault="003732ED" w:rsidP="003732ED">
      <w:pPr>
        <w:pStyle w:val="rove1"/>
        <w:numPr>
          <w:ilvl w:val="0"/>
          <w:numId w:val="0"/>
        </w:numPr>
        <w:ind w:left="567"/>
        <w:jc w:val="both"/>
        <w:rPr>
          <w:sz w:val="22"/>
          <w:szCs w:val="22"/>
        </w:rPr>
      </w:pPr>
      <w:r w:rsidRPr="3F70859C">
        <w:rPr>
          <w:sz w:val="22"/>
          <w:szCs w:val="22"/>
        </w:rPr>
        <w:t xml:space="preserve">Cena za 1 ks </w:t>
      </w:r>
      <w:r>
        <w:rPr>
          <w:sz w:val="22"/>
          <w:szCs w:val="22"/>
        </w:rPr>
        <w:t xml:space="preserve">licence Windows </w:t>
      </w:r>
      <w:r w:rsidR="00BD2ABB">
        <w:rPr>
          <w:sz w:val="22"/>
          <w:szCs w:val="22"/>
        </w:rPr>
        <w:t xml:space="preserve">Server 2025 Datacenter Edition </w:t>
      </w:r>
      <w:r w:rsidRPr="3F70859C">
        <w:rPr>
          <w:sz w:val="22"/>
          <w:szCs w:val="22"/>
        </w:rPr>
        <w:t>činí</w:t>
      </w:r>
      <w:r w:rsidRPr="00D5129F">
        <w:rPr>
          <w:sz w:val="22"/>
          <w:szCs w:val="22"/>
          <w:highlight w:val="yellow"/>
        </w:rPr>
        <w:t>……</w:t>
      </w:r>
      <w:r>
        <w:rPr>
          <w:sz w:val="22"/>
          <w:szCs w:val="22"/>
        </w:rPr>
        <w:t xml:space="preserve"> Kč bez DPH (cena za </w:t>
      </w:r>
      <w:ins w:id="2" w:author="Zeman Dušan, Bc." w:date="2025-07-07T08:13:00Z">
        <w:r w:rsidR="000D52DB">
          <w:rPr>
            <w:sz w:val="22"/>
            <w:szCs w:val="22"/>
          </w:rPr>
          <w:t>16</w:t>
        </w:r>
      </w:ins>
      <w:del w:id="3" w:author="Zeman Dušan, Bc." w:date="2025-07-07T08:13:00Z">
        <w:r w:rsidDel="000D52DB">
          <w:rPr>
            <w:sz w:val="22"/>
            <w:szCs w:val="22"/>
          </w:rPr>
          <w:delText>4</w:delText>
        </w:r>
      </w:del>
      <w:r>
        <w:rPr>
          <w:sz w:val="22"/>
          <w:szCs w:val="22"/>
        </w:rPr>
        <w:t xml:space="preserve"> ks činí </w:t>
      </w:r>
      <w:r w:rsidRPr="00D5129F">
        <w:rPr>
          <w:sz w:val="22"/>
          <w:szCs w:val="22"/>
          <w:highlight w:val="yellow"/>
        </w:rPr>
        <w:t>…</w:t>
      </w:r>
      <w:r w:rsidR="004365E0" w:rsidRPr="00D5129F">
        <w:rPr>
          <w:sz w:val="22"/>
          <w:szCs w:val="22"/>
          <w:highlight w:val="yellow"/>
        </w:rPr>
        <w:t>..</w:t>
      </w:r>
      <w:r>
        <w:rPr>
          <w:sz w:val="22"/>
          <w:szCs w:val="22"/>
        </w:rPr>
        <w:t xml:space="preserve"> Kč bez DPH)</w:t>
      </w:r>
    </w:p>
    <w:p w14:paraId="7B08A3EF" w14:textId="509A8534" w:rsidR="003732ED" w:rsidRDefault="003732ED" w:rsidP="003732ED">
      <w:pPr>
        <w:pStyle w:val="rove1"/>
        <w:numPr>
          <w:ilvl w:val="0"/>
          <w:numId w:val="0"/>
        </w:numPr>
        <w:ind w:left="567"/>
        <w:jc w:val="both"/>
        <w:rPr>
          <w:sz w:val="22"/>
          <w:szCs w:val="22"/>
        </w:rPr>
      </w:pPr>
      <w:r w:rsidRPr="3F70859C">
        <w:rPr>
          <w:sz w:val="22"/>
          <w:szCs w:val="22"/>
        </w:rPr>
        <w:t xml:space="preserve">Cena za 1 ks </w:t>
      </w:r>
      <w:r>
        <w:rPr>
          <w:sz w:val="22"/>
          <w:szCs w:val="22"/>
        </w:rPr>
        <w:t>licence Windows Server 2025 Standard Edition</w:t>
      </w:r>
      <w:r w:rsidRPr="3F70859C">
        <w:rPr>
          <w:sz w:val="22"/>
          <w:szCs w:val="22"/>
        </w:rPr>
        <w:t xml:space="preserve"> činí</w:t>
      </w:r>
      <w:r w:rsidRPr="00D5129F">
        <w:rPr>
          <w:sz w:val="22"/>
          <w:szCs w:val="22"/>
          <w:highlight w:val="yellow"/>
        </w:rPr>
        <w:t>……</w:t>
      </w:r>
      <w:r>
        <w:rPr>
          <w:sz w:val="22"/>
          <w:szCs w:val="22"/>
        </w:rPr>
        <w:t xml:space="preserve">Kč bez DPH </w:t>
      </w:r>
    </w:p>
    <w:p w14:paraId="48617593" w14:textId="1531CC33" w:rsidR="00BD2ABB" w:rsidRPr="00BD2ABB" w:rsidRDefault="00BD2ABB" w:rsidP="00BD2ABB">
      <w:pPr>
        <w:pStyle w:val="rove2"/>
        <w:numPr>
          <w:ilvl w:val="0"/>
          <w:numId w:val="0"/>
        </w:numPr>
        <w:ind w:left="574"/>
        <w:rPr>
          <w:b/>
        </w:rPr>
      </w:pPr>
      <w:r w:rsidRPr="00BD2ABB">
        <w:rPr>
          <w:b/>
        </w:rPr>
        <w:t xml:space="preserve">Cena za instalační a implementační služby (dle čl. 4 Přílohy č. 1) činí </w:t>
      </w:r>
      <w:r w:rsidRPr="00D5129F">
        <w:rPr>
          <w:b/>
          <w:highlight w:val="yellow"/>
        </w:rPr>
        <w:t>………</w:t>
      </w:r>
      <w:r w:rsidRPr="00BD2ABB">
        <w:rPr>
          <w:b/>
        </w:rPr>
        <w:t>Kč bez DPH</w:t>
      </w:r>
    </w:p>
    <w:p w14:paraId="607E9CEB" w14:textId="54618563" w:rsidR="00177C07" w:rsidRDefault="3F70859C" w:rsidP="00052D0B">
      <w:pPr>
        <w:pStyle w:val="rove1"/>
        <w:numPr>
          <w:ilvl w:val="0"/>
          <w:numId w:val="0"/>
        </w:numPr>
        <w:ind w:left="567"/>
        <w:jc w:val="both"/>
        <w:rPr>
          <w:sz w:val="22"/>
          <w:szCs w:val="22"/>
        </w:rPr>
      </w:pPr>
      <w:r w:rsidRPr="3F70859C">
        <w:rPr>
          <w:sz w:val="22"/>
          <w:szCs w:val="22"/>
        </w:rPr>
        <w:t>CENA CELKEM za celý předmět plnění, tj. dodání</w:t>
      </w:r>
      <w:r w:rsidR="00CD0C93">
        <w:rPr>
          <w:sz w:val="22"/>
          <w:szCs w:val="22"/>
        </w:rPr>
        <w:t xml:space="preserve">, instalaci a konfiguraci </w:t>
      </w:r>
      <w:r w:rsidR="003732ED">
        <w:rPr>
          <w:sz w:val="22"/>
          <w:szCs w:val="22"/>
        </w:rPr>
        <w:t xml:space="preserve">9 ks </w:t>
      </w:r>
      <w:r w:rsidR="00CD0C93">
        <w:rPr>
          <w:sz w:val="22"/>
          <w:szCs w:val="22"/>
        </w:rPr>
        <w:t>serverů</w:t>
      </w:r>
      <w:r w:rsidRPr="3F70859C">
        <w:rPr>
          <w:sz w:val="22"/>
          <w:szCs w:val="22"/>
        </w:rPr>
        <w:t xml:space="preserve">, </w:t>
      </w:r>
      <w:r w:rsidR="00D871DB">
        <w:rPr>
          <w:sz w:val="22"/>
          <w:szCs w:val="22"/>
        </w:rPr>
        <w:t xml:space="preserve">a jejich operačních systémů </w:t>
      </w:r>
      <w:r w:rsidRPr="3F70859C">
        <w:rPr>
          <w:sz w:val="22"/>
          <w:szCs w:val="22"/>
        </w:rPr>
        <w:t>činí</w:t>
      </w:r>
      <w:r w:rsidRPr="00D5129F">
        <w:rPr>
          <w:sz w:val="22"/>
          <w:szCs w:val="22"/>
          <w:highlight w:val="yellow"/>
        </w:rPr>
        <w:t>………</w:t>
      </w:r>
      <w:r w:rsidR="00BD2ABB">
        <w:rPr>
          <w:sz w:val="22"/>
          <w:szCs w:val="22"/>
        </w:rPr>
        <w:t xml:space="preserve"> Kč</w:t>
      </w:r>
      <w:r w:rsidRPr="3F70859C">
        <w:rPr>
          <w:sz w:val="22"/>
          <w:szCs w:val="22"/>
        </w:rPr>
        <w:t xml:space="preserve"> bez DPH</w:t>
      </w:r>
      <w:r w:rsidR="004365E0">
        <w:rPr>
          <w:sz w:val="22"/>
          <w:szCs w:val="22"/>
        </w:rPr>
        <w:t xml:space="preserve"> </w:t>
      </w:r>
      <w:r w:rsidR="004365E0" w:rsidRPr="00D5129F">
        <w:rPr>
          <w:b w:val="0"/>
          <w:i/>
          <w:sz w:val="22"/>
          <w:szCs w:val="22"/>
        </w:rPr>
        <w:t>(Tato cena bude předmětem hodnocení)</w:t>
      </w:r>
    </w:p>
    <w:p w14:paraId="7456CCA4" w14:textId="77777777" w:rsidR="00177C07" w:rsidRPr="00574D13" w:rsidRDefault="00F37540" w:rsidP="00091A4D">
      <w:pPr>
        <w:pStyle w:val="Zkladntext"/>
        <w:ind w:left="426"/>
        <w:rPr>
          <w:i/>
          <w:color w:val="00B0F0"/>
          <w:sz w:val="22"/>
          <w:szCs w:val="22"/>
        </w:rPr>
      </w:pPr>
      <w:r>
        <w:rPr>
          <w:i/>
          <w:color w:val="00B0F0"/>
          <w:sz w:val="22"/>
          <w:szCs w:val="22"/>
        </w:rPr>
        <w:t xml:space="preserve">     </w:t>
      </w:r>
    </w:p>
    <w:p w14:paraId="40F5B7A6" w14:textId="3F07EB19" w:rsidR="00177C07" w:rsidRPr="00F46265" w:rsidRDefault="00177C07" w:rsidP="00F46265">
      <w:pPr>
        <w:pStyle w:val="rove2"/>
        <w:widowControl w:val="0"/>
        <w:tabs>
          <w:tab w:val="clear" w:pos="574"/>
          <w:tab w:val="num" w:pos="567"/>
        </w:tabs>
        <w:spacing w:after="0"/>
        <w:ind w:left="567" w:hanging="567"/>
        <w:rPr>
          <w:sz w:val="22"/>
          <w:szCs w:val="22"/>
        </w:rPr>
      </w:pPr>
      <w:r w:rsidRPr="00574D13">
        <w:rPr>
          <w:sz w:val="22"/>
          <w:szCs w:val="22"/>
        </w:rPr>
        <w:t>Prodávající odpovídá za to, že sazba daně z přidané hodnoty bude stanovena v souladu s</w:t>
      </w:r>
      <w:r w:rsidR="00F46265">
        <w:rPr>
          <w:sz w:val="22"/>
          <w:szCs w:val="22"/>
        </w:rPr>
        <w:t> </w:t>
      </w:r>
      <w:r w:rsidRPr="00574D13">
        <w:rPr>
          <w:sz w:val="22"/>
          <w:szCs w:val="22"/>
        </w:rPr>
        <w:t>platnými</w:t>
      </w:r>
      <w:r w:rsidR="00F46265">
        <w:rPr>
          <w:sz w:val="22"/>
          <w:szCs w:val="22"/>
        </w:rPr>
        <w:t xml:space="preserve"> </w:t>
      </w:r>
      <w:r w:rsidRPr="00F46265">
        <w:rPr>
          <w:sz w:val="22"/>
          <w:szCs w:val="22"/>
        </w:rPr>
        <w:t>právními předpisy.</w:t>
      </w:r>
    </w:p>
    <w:p w14:paraId="2D932FC0" w14:textId="126F6AEA" w:rsidR="00177C07" w:rsidRPr="00BA35AF" w:rsidRDefault="00177C07" w:rsidP="00BA35AF">
      <w:pPr>
        <w:pStyle w:val="rove2"/>
        <w:widowControl w:val="0"/>
        <w:tabs>
          <w:tab w:val="clear" w:pos="574"/>
          <w:tab w:val="num" w:pos="567"/>
        </w:tabs>
        <w:spacing w:before="60" w:after="0"/>
        <w:ind w:left="567" w:hanging="567"/>
        <w:rPr>
          <w:sz w:val="22"/>
          <w:szCs w:val="22"/>
        </w:rPr>
      </w:pPr>
      <w:r w:rsidRPr="00574D13">
        <w:rPr>
          <w:sz w:val="22"/>
          <w:szCs w:val="22"/>
        </w:rPr>
        <w:t>Výši kupní ceny lze zvýšit pouze v případě, pokud v průběhu</w:t>
      </w:r>
      <w:r w:rsidR="00F91702">
        <w:rPr>
          <w:sz w:val="22"/>
          <w:szCs w:val="22"/>
        </w:rPr>
        <w:t xml:space="preserve"> plnění smlouvy dojde ke změnám</w:t>
      </w:r>
      <w:r w:rsidR="00BA35AF">
        <w:rPr>
          <w:sz w:val="22"/>
          <w:szCs w:val="22"/>
        </w:rPr>
        <w:t xml:space="preserve"> </w:t>
      </w:r>
      <w:r w:rsidRPr="00BA35AF">
        <w:rPr>
          <w:sz w:val="22"/>
          <w:szCs w:val="22"/>
        </w:rPr>
        <w:t>legislativních či technických předpisů a norem, které mají prokazatelný vliv na výši ceny určenou v bodě 5.1 této smlouvy.</w:t>
      </w:r>
    </w:p>
    <w:p w14:paraId="029BA76E" w14:textId="017E7C4B" w:rsidR="00177C07" w:rsidRPr="00410A9C" w:rsidRDefault="00177C07" w:rsidP="0039370A">
      <w:pPr>
        <w:pStyle w:val="rove2"/>
        <w:widowControl w:val="0"/>
        <w:spacing w:before="60" w:after="0"/>
        <w:ind w:left="567" w:hanging="567"/>
        <w:rPr>
          <w:sz w:val="22"/>
          <w:szCs w:val="22"/>
        </w:rPr>
      </w:pPr>
      <w:r w:rsidRPr="00574D13">
        <w:rPr>
          <w:sz w:val="22"/>
          <w:szCs w:val="22"/>
        </w:rPr>
        <w:t>V ceně jsou zahrnuty veškeré náklady spojené s</w:t>
      </w:r>
      <w:r>
        <w:rPr>
          <w:sz w:val="22"/>
          <w:szCs w:val="22"/>
        </w:rPr>
        <w:t> </w:t>
      </w:r>
      <w:r w:rsidRPr="00574D13">
        <w:rPr>
          <w:sz w:val="22"/>
          <w:szCs w:val="22"/>
        </w:rPr>
        <w:t>dopravou</w:t>
      </w:r>
      <w:r>
        <w:rPr>
          <w:sz w:val="22"/>
          <w:szCs w:val="22"/>
        </w:rPr>
        <w:t>, složením zboží</w:t>
      </w:r>
      <w:r w:rsidR="007542D5">
        <w:rPr>
          <w:sz w:val="22"/>
          <w:szCs w:val="22"/>
        </w:rPr>
        <w:t xml:space="preserve"> a </w:t>
      </w:r>
      <w:r>
        <w:rPr>
          <w:sz w:val="22"/>
          <w:szCs w:val="22"/>
        </w:rPr>
        <w:t>jeho zprovozněním v</w:t>
      </w:r>
      <w:r w:rsidR="0039370A">
        <w:rPr>
          <w:sz w:val="22"/>
          <w:szCs w:val="22"/>
        </w:rPr>
        <w:t> </w:t>
      </w:r>
      <w:r w:rsidRPr="00574D13">
        <w:rPr>
          <w:sz w:val="22"/>
          <w:szCs w:val="22"/>
        </w:rPr>
        <w:t>míst</w:t>
      </w:r>
      <w:r w:rsidR="00410A9C">
        <w:rPr>
          <w:sz w:val="22"/>
          <w:szCs w:val="22"/>
        </w:rPr>
        <w:t>ech</w:t>
      </w:r>
      <w:r w:rsidR="0039370A">
        <w:rPr>
          <w:sz w:val="22"/>
          <w:szCs w:val="22"/>
        </w:rPr>
        <w:t xml:space="preserve"> </w:t>
      </w:r>
      <w:r w:rsidR="00410A9C">
        <w:rPr>
          <w:sz w:val="22"/>
          <w:szCs w:val="22"/>
        </w:rPr>
        <w:t>p</w:t>
      </w:r>
      <w:r w:rsidRPr="00410A9C">
        <w:rPr>
          <w:sz w:val="22"/>
          <w:szCs w:val="22"/>
        </w:rPr>
        <w:t>lnění</w:t>
      </w:r>
      <w:r w:rsidR="007542D5">
        <w:rPr>
          <w:sz w:val="22"/>
          <w:szCs w:val="22"/>
        </w:rPr>
        <w:t>.</w:t>
      </w:r>
    </w:p>
    <w:p w14:paraId="6D94FBB0" w14:textId="77777777" w:rsidR="00F91702" w:rsidRDefault="00177C07" w:rsidP="00E64ED2">
      <w:pPr>
        <w:pStyle w:val="rove2"/>
        <w:widowControl w:val="0"/>
        <w:spacing w:before="60" w:after="0"/>
        <w:ind w:left="709" w:hanging="709"/>
        <w:rPr>
          <w:sz w:val="22"/>
          <w:szCs w:val="22"/>
        </w:rPr>
      </w:pPr>
      <w:r w:rsidRPr="00574D13">
        <w:rPr>
          <w:sz w:val="22"/>
          <w:szCs w:val="22"/>
        </w:rPr>
        <w:t>Cena uvedená v bod</w:t>
      </w:r>
      <w:r>
        <w:rPr>
          <w:sz w:val="22"/>
          <w:szCs w:val="22"/>
        </w:rPr>
        <w:t>ě</w:t>
      </w:r>
      <w:r w:rsidRPr="00574D13">
        <w:rPr>
          <w:sz w:val="22"/>
          <w:szCs w:val="22"/>
        </w:rPr>
        <w:t xml:space="preserve"> </w:t>
      </w:r>
      <w:r>
        <w:rPr>
          <w:sz w:val="22"/>
          <w:szCs w:val="22"/>
        </w:rPr>
        <w:t>5.</w:t>
      </w:r>
      <w:r w:rsidRPr="00574D13">
        <w:rPr>
          <w:sz w:val="22"/>
          <w:szCs w:val="22"/>
        </w:rPr>
        <w:t xml:space="preserve">1. tohoto článku smlouvy je dohodnuta jako cena nejvýše přípustná a platí po </w:t>
      </w:r>
    </w:p>
    <w:p w14:paraId="2234D982" w14:textId="19AF98D0" w:rsidR="00356027" w:rsidRPr="00574D13" w:rsidRDefault="00177C07" w:rsidP="00E925E5">
      <w:pPr>
        <w:pStyle w:val="rove2"/>
        <w:widowControl w:val="0"/>
        <w:numPr>
          <w:ilvl w:val="0"/>
          <w:numId w:val="0"/>
        </w:numPr>
        <w:spacing w:after="0"/>
        <w:ind w:left="567"/>
        <w:rPr>
          <w:sz w:val="22"/>
          <w:szCs w:val="22"/>
        </w:rPr>
      </w:pPr>
      <w:r w:rsidRPr="00574D13">
        <w:rPr>
          <w:sz w:val="22"/>
          <w:szCs w:val="22"/>
        </w:rPr>
        <w:t>celou dobu platnosti smlouvy.</w:t>
      </w:r>
    </w:p>
    <w:p w14:paraId="566552E0" w14:textId="562273B8" w:rsidR="00E925E5" w:rsidRPr="00D5129F" w:rsidRDefault="00E925E5" w:rsidP="00D5129F">
      <w:pPr>
        <w:pStyle w:val="rove1"/>
        <w:widowControl w:val="0"/>
        <w:tabs>
          <w:tab w:val="clear" w:pos="360"/>
          <w:tab w:val="num" w:pos="3763"/>
        </w:tabs>
        <w:spacing w:after="120"/>
        <w:ind w:left="709" w:hanging="709"/>
        <w:jc w:val="center"/>
        <w:rPr>
          <w:sz w:val="22"/>
          <w:szCs w:val="22"/>
          <w:lang w:eastAsia="en-US"/>
        </w:rPr>
      </w:pPr>
      <w:r w:rsidRPr="00D5129F">
        <w:rPr>
          <w:sz w:val="22"/>
          <w:szCs w:val="22"/>
          <w:lang w:eastAsia="en-US"/>
        </w:rPr>
        <w:t>Opční právo</w:t>
      </w:r>
    </w:p>
    <w:p w14:paraId="34464613" w14:textId="68E9C976" w:rsidR="00E925E5" w:rsidRPr="00FF4CCE" w:rsidRDefault="00E925E5" w:rsidP="00FF4CCE">
      <w:pPr>
        <w:pStyle w:val="rove2"/>
        <w:rPr>
          <w:sz w:val="22"/>
          <w:szCs w:val="22"/>
        </w:rPr>
      </w:pPr>
      <w:r w:rsidRPr="00FF4CCE">
        <w:rPr>
          <w:sz w:val="22"/>
          <w:szCs w:val="22"/>
        </w:rPr>
        <w:t>Kupující si vyhrazuje po celou dobu trvání smlouvy právo na rozšíření sjednaného objemu a rozsahu předmětu veřejné zakázky, a to o dodávku dalšího 1ks serveru včetně příslušenství a licencí, v případě že kupující využije tohoto opčního práva, proběhne v této věci jednání s tím, že kupující je oprávněn vyzvat prodávajícího k jednání o využití opčního práva nejpozději do 31.12.2025. Kupující předpokládá, že finanční objem hodnoty opčního práva nepřesáhne 30% z ceny předmětu plnění</w:t>
      </w:r>
    </w:p>
    <w:p w14:paraId="579A9EBA" w14:textId="7F0314EA" w:rsidR="004D793E" w:rsidRDefault="00177C07">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t>Platební podmínky</w:t>
      </w:r>
    </w:p>
    <w:p w14:paraId="61C81957" w14:textId="3CCE3150" w:rsidR="00177C07" w:rsidRPr="00574D13" w:rsidRDefault="00177C07" w:rsidP="0030317A">
      <w:pPr>
        <w:pStyle w:val="rove2"/>
        <w:widowControl w:val="0"/>
        <w:tabs>
          <w:tab w:val="clear" w:pos="574"/>
          <w:tab w:val="num" w:pos="567"/>
        </w:tabs>
        <w:ind w:left="567" w:hanging="567"/>
        <w:rPr>
          <w:sz w:val="22"/>
          <w:szCs w:val="22"/>
        </w:rPr>
      </w:pPr>
      <w:r w:rsidRPr="00574D13">
        <w:rPr>
          <w:sz w:val="22"/>
          <w:szCs w:val="22"/>
        </w:rPr>
        <w:t>Forma plateb – veškeré platby ve prospěch prodávajícího se uskuteční bezhotovostně na bankovní účet prodávajícího uvedený</w:t>
      </w:r>
      <w:r w:rsidR="008F4C99" w:rsidRPr="00574D13">
        <w:rPr>
          <w:sz w:val="22"/>
          <w:szCs w:val="22"/>
        </w:rPr>
        <w:t xml:space="preserve"> </w:t>
      </w:r>
      <w:r w:rsidR="008F4C99">
        <w:rPr>
          <w:sz w:val="22"/>
          <w:szCs w:val="22"/>
        </w:rPr>
        <w:t>na faktuře</w:t>
      </w:r>
      <w:r w:rsidR="008F4C99" w:rsidRPr="00574D13">
        <w:rPr>
          <w:sz w:val="22"/>
          <w:szCs w:val="22"/>
        </w:rPr>
        <w:t>.</w:t>
      </w:r>
      <w:r w:rsidR="000337B5">
        <w:rPr>
          <w:sz w:val="22"/>
          <w:szCs w:val="22"/>
        </w:rPr>
        <w:t xml:space="preserve"> Za správnost údajů o svém účtu odpovídá prodávající. </w:t>
      </w:r>
      <w:r w:rsidRPr="00574D13">
        <w:rPr>
          <w:sz w:val="22"/>
          <w:szCs w:val="22"/>
        </w:rPr>
        <w:t xml:space="preserve"> Případné platby ve prospěch kupujícího se uskuteční také bezhotovostně na bankovní účet kupujícího</w:t>
      </w:r>
      <w:r w:rsidR="008F4C99">
        <w:rPr>
          <w:sz w:val="22"/>
          <w:szCs w:val="22"/>
        </w:rPr>
        <w:t xml:space="preserve"> </w:t>
      </w:r>
      <w:r w:rsidR="008F4C99" w:rsidRPr="00574D13">
        <w:rPr>
          <w:sz w:val="22"/>
          <w:szCs w:val="22"/>
        </w:rPr>
        <w:t>v čl. 1. této smlouvy.</w:t>
      </w:r>
      <w:r w:rsidRPr="00574D13">
        <w:rPr>
          <w:sz w:val="22"/>
          <w:szCs w:val="22"/>
        </w:rPr>
        <w:t xml:space="preserve"> </w:t>
      </w:r>
    </w:p>
    <w:p w14:paraId="5480FB4A" w14:textId="77777777" w:rsidR="00177C07" w:rsidRPr="00574D13" w:rsidRDefault="00177C07" w:rsidP="00177C07">
      <w:pPr>
        <w:pStyle w:val="rove2"/>
        <w:widowControl w:val="0"/>
        <w:ind w:left="709" w:hanging="709"/>
        <w:rPr>
          <w:sz w:val="22"/>
          <w:szCs w:val="22"/>
        </w:rPr>
      </w:pPr>
      <w:r w:rsidRPr="00574D13">
        <w:rPr>
          <w:sz w:val="22"/>
          <w:szCs w:val="22"/>
        </w:rPr>
        <w:t xml:space="preserve">Záloha – kupující nebude poskytovat zálohu. Zálohová faktura nebude prodávajícím vystavena. </w:t>
      </w:r>
    </w:p>
    <w:p w14:paraId="73353A2B" w14:textId="17F0D548" w:rsidR="00177C07" w:rsidRPr="00574D13" w:rsidRDefault="463DFA4A" w:rsidP="0030317A">
      <w:pPr>
        <w:pStyle w:val="rove2"/>
        <w:widowControl w:val="0"/>
        <w:tabs>
          <w:tab w:val="clear" w:pos="574"/>
          <w:tab w:val="num" w:pos="567"/>
        </w:tabs>
        <w:ind w:left="567" w:hanging="567"/>
        <w:rPr>
          <w:sz w:val="22"/>
          <w:szCs w:val="22"/>
        </w:rPr>
      </w:pPr>
      <w:r w:rsidRPr="463DFA4A">
        <w:rPr>
          <w:sz w:val="22"/>
          <w:szCs w:val="22"/>
        </w:rPr>
        <w:t>Po dodání zboží na adresy kupujícího dle bodu 3.1. a po podepsání protokolu o předání a převzetí zboží bude vystavena faktura (daňový doklad).  Faktura bude vystavena nejpozději do 15 dnů ode dne uskutečnění zdanitelného plnění, tímto dnem je den dodání. Splatnost faktury bude 30 dnů ode dne doručení faktury kupujícímu.</w:t>
      </w:r>
    </w:p>
    <w:p w14:paraId="5C05803A" w14:textId="7FB889F7" w:rsidR="004D793E" w:rsidRDefault="00177C07" w:rsidP="000978EC">
      <w:pPr>
        <w:pStyle w:val="rove2"/>
        <w:widowControl w:val="0"/>
        <w:tabs>
          <w:tab w:val="clear" w:pos="574"/>
          <w:tab w:val="num" w:pos="-278"/>
          <w:tab w:val="left" w:pos="567"/>
        </w:tabs>
        <w:ind w:left="567" w:hanging="567"/>
        <w:rPr>
          <w:sz w:val="22"/>
          <w:szCs w:val="22"/>
        </w:rPr>
      </w:pPr>
      <w:r w:rsidRPr="00574D13">
        <w:rPr>
          <w:sz w:val="22"/>
          <w:szCs w:val="22"/>
        </w:rPr>
        <w:t xml:space="preserve">Faktura vč. příloh bude vystavena v českém jazyce a bude obsahovat veškeré náležitosti stanovené </w:t>
      </w:r>
      <w:r w:rsidRPr="00574D13">
        <w:rPr>
          <w:sz w:val="22"/>
          <w:szCs w:val="22"/>
        </w:rPr>
        <w:lastRenderedPageBreak/>
        <w:t xml:space="preserve">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w:t>
      </w:r>
      <w:r w:rsidRPr="000D6282">
        <w:rPr>
          <w:sz w:val="22"/>
          <w:szCs w:val="22"/>
        </w:rPr>
        <w:t>neběží a počíná znovu běžet až od vystavení opravené či doplněné faktury.</w:t>
      </w:r>
      <w:r w:rsidR="00574A66">
        <w:rPr>
          <w:sz w:val="22"/>
          <w:szCs w:val="22"/>
        </w:rPr>
        <w:t xml:space="preserve"> Prodávající vystav</w:t>
      </w:r>
      <w:r w:rsidR="00D942E2">
        <w:rPr>
          <w:sz w:val="22"/>
          <w:szCs w:val="22"/>
        </w:rPr>
        <w:t>í fakturu</w:t>
      </w:r>
      <w:r w:rsidR="00574A66">
        <w:rPr>
          <w:sz w:val="22"/>
          <w:szCs w:val="22"/>
        </w:rPr>
        <w:t xml:space="preserve"> ve formátu PDF a doruč</w:t>
      </w:r>
      <w:r w:rsidR="00D942E2">
        <w:rPr>
          <w:sz w:val="22"/>
          <w:szCs w:val="22"/>
        </w:rPr>
        <w:t xml:space="preserve">í ji </w:t>
      </w:r>
      <w:r w:rsidR="00574A66">
        <w:rPr>
          <w:sz w:val="22"/>
          <w:szCs w:val="22"/>
        </w:rPr>
        <w:t xml:space="preserve">na e-mail kupujícího </w:t>
      </w:r>
      <w:hyperlink r:id="rId11" w:history="1">
        <w:r w:rsidR="00574A66" w:rsidRPr="00131385">
          <w:rPr>
            <w:rStyle w:val="Hypertextovodkaz"/>
            <w:sz w:val="22"/>
            <w:szCs w:val="22"/>
          </w:rPr>
          <w:t>elektronicka.fakturace@dpo.cz</w:t>
        </w:r>
      </w:hyperlink>
      <w:r w:rsidR="00574A66">
        <w:rPr>
          <w:sz w:val="22"/>
          <w:szCs w:val="22"/>
        </w:rPr>
        <w:t xml:space="preserve">. </w:t>
      </w:r>
      <w:r w:rsidR="00D942E2">
        <w:rPr>
          <w:sz w:val="22"/>
          <w:szCs w:val="22"/>
        </w:rPr>
        <w:t>Součástí faktury budou i</w:t>
      </w:r>
      <w:r w:rsidR="00574A66">
        <w:rPr>
          <w:sz w:val="22"/>
          <w:szCs w:val="22"/>
        </w:rPr>
        <w:t xml:space="preserve"> přílohy k faktuře (dodací list - tj. protokol o předání a převzetí). </w:t>
      </w:r>
    </w:p>
    <w:p w14:paraId="5A150D9B" w14:textId="77777777" w:rsidR="00177C07" w:rsidRPr="000D6282" w:rsidRDefault="00975B0E" w:rsidP="009E432B">
      <w:pPr>
        <w:pStyle w:val="rove2"/>
        <w:widowControl w:val="0"/>
        <w:tabs>
          <w:tab w:val="clear" w:pos="574"/>
          <w:tab w:val="num" w:pos="567"/>
        </w:tabs>
        <w:ind w:left="567" w:hanging="567"/>
        <w:rPr>
          <w:sz w:val="22"/>
          <w:szCs w:val="22"/>
        </w:rPr>
      </w:pPr>
      <w:r w:rsidRPr="000D6282">
        <w:rPr>
          <w:sz w:val="22"/>
          <w:szCs w:val="22"/>
        </w:rPr>
        <w:t xml:space="preserve">V případě, </w:t>
      </w:r>
      <w:r w:rsidRPr="000D6282">
        <w:rPr>
          <w:sz w:val="22"/>
        </w:rPr>
        <w:t xml:space="preserve">že fakturovaná částka překročí </w:t>
      </w:r>
      <w:r w:rsidR="00530A02" w:rsidRPr="000D6282">
        <w:rPr>
          <w:sz w:val="22"/>
        </w:rPr>
        <w:t>dvojnásobek částky podle zákona upravujícího omezení plateb v hotovosti, při jejímž překročení je stanovena povinnost provést platbu bezhotovostně</w:t>
      </w:r>
      <w:r w:rsidR="000D6282">
        <w:rPr>
          <w:sz w:val="22"/>
        </w:rPr>
        <w:t>,</w:t>
      </w:r>
      <w:r w:rsidRPr="000D6282">
        <w:rPr>
          <w:sz w:val="22"/>
        </w:rPr>
        <w:t xml:space="preserve">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14:paraId="74B7D9A8" w14:textId="77777777" w:rsidR="007957DD" w:rsidRDefault="00177C07" w:rsidP="00177C07">
      <w:pPr>
        <w:pStyle w:val="rove2"/>
        <w:widowControl w:val="0"/>
        <w:ind w:left="709" w:hanging="709"/>
        <w:rPr>
          <w:sz w:val="22"/>
          <w:szCs w:val="22"/>
        </w:rPr>
      </w:pPr>
      <w:r>
        <w:rPr>
          <w:sz w:val="22"/>
          <w:szCs w:val="22"/>
        </w:rPr>
        <w:t>Na faktuře bude uvedeno č</w:t>
      </w:r>
      <w:r w:rsidR="00717B8F">
        <w:rPr>
          <w:sz w:val="22"/>
          <w:szCs w:val="22"/>
        </w:rPr>
        <w:t xml:space="preserve">íslo </w:t>
      </w:r>
      <w:r>
        <w:rPr>
          <w:sz w:val="22"/>
          <w:szCs w:val="22"/>
        </w:rPr>
        <w:t>smlouvy kupujícího.</w:t>
      </w:r>
    </w:p>
    <w:p w14:paraId="31629F22" w14:textId="232A9BFD" w:rsidR="00356027" w:rsidRPr="00356027" w:rsidRDefault="007957DD" w:rsidP="00356027">
      <w:pPr>
        <w:pStyle w:val="rove2"/>
        <w:widowControl w:val="0"/>
        <w:spacing w:after="0"/>
        <w:ind w:left="709" w:hanging="709"/>
        <w:rPr>
          <w:sz w:val="22"/>
          <w:szCs w:val="22"/>
        </w:rPr>
      </w:pPr>
      <w:r>
        <w:rPr>
          <w:sz w:val="22"/>
          <w:szCs w:val="22"/>
        </w:rPr>
        <w:t xml:space="preserve">Přílohou faktury bude předávací protokol </w:t>
      </w:r>
      <w:r w:rsidR="00C373EC">
        <w:rPr>
          <w:sz w:val="22"/>
          <w:szCs w:val="22"/>
        </w:rPr>
        <w:t>(dodací list)</w:t>
      </w:r>
      <w:r w:rsidR="003E3275">
        <w:rPr>
          <w:sz w:val="22"/>
          <w:szCs w:val="22"/>
        </w:rPr>
        <w:t>.</w:t>
      </w:r>
    </w:p>
    <w:p w14:paraId="0E3BAC86" w14:textId="77777777" w:rsidR="000B4BC3" w:rsidRDefault="000B4BC3" w:rsidP="003E1C92">
      <w:pPr>
        <w:pStyle w:val="rove2"/>
        <w:widowControl w:val="0"/>
        <w:numPr>
          <w:ilvl w:val="0"/>
          <w:numId w:val="0"/>
        </w:numPr>
        <w:spacing w:after="0"/>
        <w:ind w:left="709"/>
        <w:rPr>
          <w:sz w:val="22"/>
          <w:szCs w:val="22"/>
        </w:rPr>
      </w:pPr>
    </w:p>
    <w:p w14:paraId="69E2C186" w14:textId="5E6FD858" w:rsidR="004D793E" w:rsidRDefault="00177C07" w:rsidP="003E1C92">
      <w:pPr>
        <w:pStyle w:val="rove1"/>
        <w:widowControl w:val="0"/>
        <w:tabs>
          <w:tab w:val="clear" w:pos="360"/>
          <w:tab w:val="num" w:pos="3763"/>
        </w:tabs>
        <w:spacing w:before="0" w:after="120"/>
        <w:ind w:left="709" w:hanging="709"/>
        <w:jc w:val="center"/>
        <w:rPr>
          <w:sz w:val="22"/>
          <w:szCs w:val="22"/>
          <w:lang w:eastAsia="en-US"/>
        </w:rPr>
      </w:pPr>
      <w:r w:rsidRPr="00574D13">
        <w:rPr>
          <w:sz w:val="22"/>
          <w:szCs w:val="22"/>
          <w:lang w:eastAsia="en-US"/>
        </w:rPr>
        <w:t xml:space="preserve">Podmínky dodání předmětu </w:t>
      </w:r>
      <w:r w:rsidR="008A04C3">
        <w:rPr>
          <w:sz w:val="22"/>
          <w:szCs w:val="22"/>
          <w:lang w:eastAsia="en-US"/>
        </w:rPr>
        <w:t>plnění</w:t>
      </w:r>
    </w:p>
    <w:p w14:paraId="1F697DE9" w14:textId="205552E7" w:rsidR="00112C48" w:rsidRPr="00112C48" w:rsidRDefault="00112C48" w:rsidP="00112C48">
      <w:pPr>
        <w:pStyle w:val="rove2"/>
        <w:ind w:hanging="574"/>
        <w:rPr>
          <w:sz w:val="22"/>
          <w:szCs w:val="22"/>
        </w:rPr>
      </w:pPr>
      <w:r w:rsidRPr="00112C48">
        <w:rPr>
          <w:sz w:val="22"/>
          <w:szCs w:val="22"/>
        </w:rPr>
        <w:t xml:space="preserve">Dodávka zařízení je řádně splněna, jestliže veškeré zařízení bylo v místě plnění předáno kupujícímu bez vad a se všemi součástmi, </w:t>
      </w:r>
      <w:r w:rsidRPr="00112C48">
        <w:rPr>
          <w:color w:val="000000"/>
          <w:sz w:val="22"/>
          <w:szCs w:val="22"/>
          <w:bdr w:val="none" w:sz="0" w:space="0" w:color="auto" w:frame="1"/>
        </w:rPr>
        <w:t>příslušenstvím a</w:t>
      </w:r>
      <w:r w:rsidRPr="00112C48">
        <w:rPr>
          <w:sz w:val="22"/>
          <w:szCs w:val="22"/>
        </w:rPr>
        <w:t xml:space="preserve"> dokumentací, bylo uvedeno do provozu (tj. byla provedena jeho instalace</w:t>
      </w:r>
      <w:r w:rsidR="00236E09">
        <w:rPr>
          <w:sz w:val="22"/>
          <w:szCs w:val="22"/>
        </w:rPr>
        <w:t xml:space="preserve"> a implementace dle Přílohy č. 1</w:t>
      </w:r>
      <w:r w:rsidR="00B3314C">
        <w:rPr>
          <w:sz w:val="22"/>
          <w:szCs w:val="22"/>
        </w:rPr>
        <w:t>, čl. 4</w:t>
      </w:r>
      <w:r>
        <w:rPr>
          <w:sz w:val="22"/>
          <w:szCs w:val="22"/>
        </w:rPr>
        <w:t>)</w:t>
      </w:r>
      <w:r w:rsidRPr="00112C48">
        <w:rPr>
          <w:sz w:val="22"/>
          <w:szCs w:val="22"/>
        </w:rPr>
        <w:t xml:space="preserve">, to vše v souladu se smlouvou, zadávací dokumentací a nabídkou prodávajícího. Spolu se zařízením je prodávající povinen dodat rovněž kompletní sestavu příslušenství a spotřebního materiálu pro okamžité použití dodávaného zařízení, pro umožnění plnohodnotné instruktáže a k provedení kompletní instalace, včetně softwarového zařízení nezbytného pro jeho používání a řádný provoz. </w:t>
      </w:r>
    </w:p>
    <w:p w14:paraId="58B5ABA6" w14:textId="16C46756" w:rsidR="00C34084" w:rsidRPr="005841D4" w:rsidRDefault="00973DBA" w:rsidP="00973DBA">
      <w:pPr>
        <w:pStyle w:val="rove2"/>
        <w:ind w:hanging="574"/>
        <w:rPr>
          <w:sz w:val="22"/>
          <w:szCs w:val="22"/>
        </w:rPr>
      </w:pPr>
      <w:r w:rsidRPr="005841D4">
        <w:rPr>
          <w:sz w:val="22"/>
          <w:szCs w:val="22"/>
        </w:rPr>
        <w:t>Součástí dodávky bude dodací list s uvedením jednotlivých položek, jejich množství a ceny.</w:t>
      </w:r>
    </w:p>
    <w:p w14:paraId="601D2E71" w14:textId="77777777" w:rsidR="00087241" w:rsidRPr="00C34084" w:rsidRDefault="00087241" w:rsidP="005A482D">
      <w:pPr>
        <w:pStyle w:val="rove2"/>
        <w:ind w:hanging="574"/>
        <w:rPr>
          <w:sz w:val="22"/>
          <w:szCs w:val="22"/>
        </w:rPr>
      </w:pPr>
      <w:r w:rsidRPr="00FC48B6">
        <w:rPr>
          <w:sz w:val="22"/>
          <w:szCs w:val="22"/>
        </w:rPr>
        <w:t>Povinnost prodávajícího k poskytnutí jakéhokoliv plnění či jeho části je splněna až okamžikem akceptace takového plnění kupujícím. O předání prodávajícím a převzetí kupujícím bude pořízen akceptační protokol na základě provedeného Akceptačního řízení.</w:t>
      </w:r>
    </w:p>
    <w:p w14:paraId="11052817" w14:textId="7AEE29FD" w:rsidR="00087241" w:rsidRDefault="0060373E" w:rsidP="00417E18">
      <w:pPr>
        <w:pStyle w:val="rove2"/>
        <w:widowControl w:val="0"/>
        <w:tabs>
          <w:tab w:val="clear" w:pos="574"/>
          <w:tab w:val="num" w:pos="567"/>
        </w:tabs>
        <w:ind w:left="567" w:hanging="567"/>
        <w:rPr>
          <w:sz w:val="22"/>
          <w:szCs w:val="22"/>
        </w:rPr>
      </w:pPr>
      <w:r>
        <w:rPr>
          <w:sz w:val="22"/>
          <w:szCs w:val="22"/>
        </w:rPr>
        <w:t>Akce</w:t>
      </w:r>
      <w:r w:rsidRPr="0004424F">
        <w:rPr>
          <w:sz w:val="22"/>
          <w:szCs w:val="22"/>
        </w:rPr>
        <w:t xml:space="preserve">ptační řízení bude zahájeno na základě výzvy prodávajícího kupujícímu k převzetí konkrétního plnění. Výzva musí být zaslána na e-mail </w:t>
      </w:r>
      <w:r>
        <w:rPr>
          <w:sz w:val="22"/>
          <w:szCs w:val="22"/>
        </w:rPr>
        <w:t xml:space="preserve">kontaktní osoby ve věcech technických </w:t>
      </w:r>
      <w:r w:rsidRPr="0004424F">
        <w:rPr>
          <w:sz w:val="22"/>
          <w:szCs w:val="22"/>
        </w:rPr>
        <w:t>kupujícího uvedený v článku I. této smlouvy alespoň 5 (pět) pracovních dnů před termínem, kdy má k předání dojít.</w:t>
      </w:r>
      <w:r>
        <w:rPr>
          <w:sz w:val="22"/>
          <w:szCs w:val="22"/>
        </w:rPr>
        <w:t xml:space="preserve"> Převzetí proběhne v pracovní den, a to mezi 7:00 – 15:00 hodin, nebude-li dohodnuto jinak.</w:t>
      </w:r>
    </w:p>
    <w:p w14:paraId="56B33C55" w14:textId="5BCE44C6" w:rsidR="0060373E" w:rsidRPr="0060373E" w:rsidRDefault="0060373E" w:rsidP="0060373E">
      <w:pPr>
        <w:pStyle w:val="rove2"/>
        <w:rPr>
          <w:sz w:val="22"/>
          <w:szCs w:val="22"/>
        </w:rPr>
      </w:pPr>
      <w:r>
        <w:rPr>
          <w:sz w:val="22"/>
          <w:szCs w:val="22"/>
        </w:rPr>
        <w:t>Ku</w:t>
      </w:r>
      <w:r w:rsidRPr="0060373E">
        <w:rPr>
          <w:sz w:val="22"/>
          <w:szCs w:val="22"/>
        </w:rPr>
        <w:t>pující je oprávněn odmítnout navržený termín předání a převzetí, musí však současně navrhnout náhradní termín, ne pozdější než 5 (pět) pracovních dnů od původně navrženého termínu.</w:t>
      </w:r>
    </w:p>
    <w:p w14:paraId="6BDAADC5" w14:textId="5BFFE4E8" w:rsidR="0060373E" w:rsidRPr="00FC48B6" w:rsidRDefault="0060373E" w:rsidP="00FC48B6">
      <w:pPr>
        <w:pStyle w:val="rove2"/>
        <w:rPr>
          <w:sz w:val="22"/>
          <w:szCs w:val="22"/>
        </w:rPr>
      </w:pPr>
      <w:r>
        <w:rPr>
          <w:sz w:val="22"/>
          <w:szCs w:val="22"/>
        </w:rPr>
        <w:t xml:space="preserve">V </w:t>
      </w:r>
      <w:r w:rsidRPr="0060373E">
        <w:rPr>
          <w:sz w:val="22"/>
          <w:szCs w:val="22"/>
        </w:rPr>
        <w:t>termínu určeném výše uvedeným způsobem jsou oprávněné osoby prodávajícího a kupujícího povinny zahájit Akceptační řízení. Obsahem akceptačního řízení bude ověření požadova</w:t>
      </w:r>
      <w:r w:rsidRPr="00FC48B6">
        <w:rPr>
          <w:sz w:val="22"/>
          <w:szCs w:val="22"/>
        </w:rPr>
        <w:t>ných funkcionalit.</w:t>
      </w:r>
    </w:p>
    <w:p w14:paraId="6D3D329D" w14:textId="373354AC" w:rsidR="00C30FA9" w:rsidRDefault="00C30FA9" w:rsidP="00C30FA9">
      <w:pPr>
        <w:pStyle w:val="rove2"/>
        <w:rPr>
          <w:sz w:val="22"/>
          <w:szCs w:val="22"/>
        </w:rPr>
      </w:pPr>
      <w:r>
        <w:rPr>
          <w:sz w:val="22"/>
          <w:szCs w:val="22"/>
        </w:rPr>
        <w:t xml:space="preserve">K předání </w:t>
      </w:r>
      <w:r w:rsidRPr="00C30FA9">
        <w:rPr>
          <w:sz w:val="22"/>
          <w:szCs w:val="22"/>
        </w:rPr>
        <w:t>dochází fyzickým převzetím příslušné části dodávky, provedením její kontroly kupujícím a podpisem akceptačního protokolu.</w:t>
      </w:r>
      <w:r>
        <w:rPr>
          <w:sz w:val="22"/>
          <w:szCs w:val="22"/>
        </w:rPr>
        <w:t xml:space="preserve"> </w:t>
      </w:r>
    </w:p>
    <w:p w14:paraId="6B372949" w14:textId="62CC8017" w:rsidR="00C30FA9" w:rsidRDefault="00C30FA9" w:rsidP="00C30FA9">
      <w:pPr>
        <w:pStyle w:val="rove2"/>
        <w:numPr>
          <w:ilvl w:val="0"/>
          <w:numId w:val="0"/>
        </w:numPr>
        <w:ind w:left="574"/>
        <w:rPr>
          <w:sz w:val="22"/>
          <w:szCs w:val="22"/>
        </w:rPr>
      </w:pPr>
      <w:r w:rsidRPr="00C30FA9">
        <w:rPr>
          <w:sz w:val="22"/>
          <w:szCs w:val="22"/>
        </w:rPr>
        <w:t>O provedené kontrole se pořídí akceptační protokol, ve kterém musí být uvedeno:</w:t>
      </w:r>
    </w:p>
    <w:p w14:paraId="5A5AD76F" w14:textId="3C19064C" w:rsidR="00C30FA9" w:rsidRDefault="00C30FA9" w:rsidP="00185B96">
      <w:pPr>
        <w:pStyle w:val="rove2"/>
        <w:numPr>
          <w:ilvl w:val="0"/>
          <w:numId w:val="7"/>
        </w:numPr>
        <w:rPr>
          <w:sz w:val="22"/>
          <w:szCs w:val="22"/>
        </w:rPr>
      </w:pPr>
      <w:r>
        <w:rPr>
          <w:sz w:val="22"/>
          <w:szCs w:val="22"/>
        </w:rPr>
        <w:t>Akceptováno bez výhrad</w:t>
      </w:r>
    </w:p>
    <w:p w14:paraId="2713605C" w14:textId="169AC8D6" w:rsidR="00C30FA9" w:rsidRDefault="00C30FA9" w:rsidP="00185B96">
      <w:pPr>
        <w:pStyle w:val="rove2"/>
        <w:numPr>
          <w:ilvl w:val="0"/>
          <w:numId w:val="7"/>
        </w:numPr>
        <w:rPr>
          <w:sz w:val="22"/>
          <w:szCs w:val="22"/>
        </w:rPr>
      </w:pPr>
      <w:r>
        <w:rPr>
          <w:sz w:val="22"/>
          <w:szCs w:val="22"/>
        </w:rPr>
        <w:t>Akceptováno s výhradami</w:t>
      </w:r>
    </w:p>
    <w:p w14:paraId="1FEC0C51" w14:textId="4C6739D1" w:rsidR="00C30FA9" w:rsidRDefault="00C30FA9" w:rsidP="00185B96">
      <w:pPr>
        <w:pStyle w:val="rove2"/>
        <w:numPr>
          <w:ilvl w:val="0"/>
          <w:numId w:val="7"/>
        </w:numPr>
        <w:rPr>
          <w:sz w:val="22"/>
          <w:szCs w:val="22"/>
        </w:rPr>
      </w:pPr>
      <w:r>
        <w:rPr>
          <w:sz w:val="22"/>
          <w:szCs w:val="22"/>
        </w:rPr>
        <w:t>Neakceptováno</w:t>
      </w:r>
    </w:p>
    <w:p w14:paraId="2F21ED94" w14:textId="77777777" w:rsidR="00C30FA9" w:rsidRPr="00C30FA9" w:rsidRDefault="00C30FA9" w:rsidP="00C30FA9">
      <w:pPr>
        <w:pStyle w:val="rove2"/>
        <w:numPr>
          <w:ilvl w:val="0"/>
          <w:numId w:val="0"/>
        </w:numPr>
        <w:ind w:left="574" w:hanging="432"/>
        <w:rPr>
          <w:sz w:val="22"/>
          <w:szCs w:val="22"/>
        </w:rPr>
      </w:pPr>
    </w:p>
    <w:p w14:paraId="1DCDC7EC" w14:textId="486BA8F9" w:rsidR="0060373E" w:rsidRDefault="00C30FA9" w:rsidP="00417E18">
      <w:pPr>
        <w:pStyle w:val="rove2"/>
        <w:widowControl w:val="0"/>
        <w:tabs>
          <w:tab w:val="clear" w:pos="574"/>
          <w:tab w:val="num" w:pos="567"/>
        </w:tabs>
        <w:ind w:left="567" w:hanging="567"/>
        <w:rPr>
          <w:sz w:val="22"/>
          <w:szCs w:val="22"/>
        </w:rPr>
      </w:pPr>
      <w:r>
        <w:rPr>
          <w:sz w:val="22"/>
          <w:szCs w:val="22"/>
        </w:rPr>
        <w:t>V případě výsledku „akceptováno s výhradami“ či „neakceptováno“ musí zápis obsahovat vyjádření prodávajícího ke zjištěným vadám a termín jejich odstranění.</w:t>
      </w:r>
    </w:p>
    <w:p w14:paraId="0F9BB15B" w14:textId="39A02AD8" w:rsidR="00C30FA9" w:rsidRDefault="00C30FA9" w:rsidP="00C30FA9">
      <w:pPr>
        <w:pStyle w:val="rove2"/>
        <w:rPr>
          <w:sz w:val="22"/>
          <w:szCs w:val="22"/>
        </w:rPr>
      </w:pPr>
      <w:r w:rsidRPr="00C30FA9">
        <w:rPr>
          <w:sz w:val="22"/>
          <w:szCs w:val="22"/>
        </w:rPr>
        <w:t>Zjištěné vady se dělí podle své závažnosti do těchto kategorií, přičemž v případě pochybností má právo o kategorii vady rozhodnout s konečnou platností kupující:</w:t>
      </w:r>
    </w:p>
    <w:p w14:paraId="50987656" w14:textId="46ADB05D" w:rsidR="00C30FA9" w:rsidRDefault="00C30FA9" w:rsidP="00185B96">
      <w:pPr>
        <w:pStyle w:val="rove2"/>
        <w:numPr>
          <w:ilvl w:val="0"/>
          <w:numId w:val="8"/>
        </w:numPr>
        <w:rPr>
          <w:sz w:val="22"/>
          <w:szCs w:val="22"/>
        </w:rPr>
      </w:pPr>
      <w:r>
        <w:rPr>
          <w:b/>
          <w:bCs/>
          <w:i/>
          <w:iCs/>
          <w:sz w:val="22"/>
          <w:szCs w:val="22"/>
        </w:rPr>
        <w:t xml:space="preserve">Vada </w:t>
      </w:r>
      <w:r w:rsidRPr="004C0B55">
        <w:rPr>
          <w:b/>
          <w:bCs/>
          <w:i/>
          <w:iCs/>
          <w:sz w:val="22"/>
          <w:szCs w:val="22"/>
        </w:rPr>
        <w:t>kategorie A</w:t>
      </w:r>
      <w:r w:rsidRPr="004C0B55">
        <w:rPr>
          <w:sz w:val="22"/>
          <w:szCs w:val="22"/>
        </w:rPr>
        <w:t xml:space="preserve"> – vážné vady s nejvyšší prioritou, které mají kritický dopad do funkčnosti plnění nebo jeho části a dále vady, které znemožňují užívání </w:t>
      </w:r>
      <w:r>
        <w:rPr>
          <w:sz w:val="22"/>
          <w:szCs w:val="22"/>
        </w:rPr>
        <w:t>zboží</w:t>
      </w:r>
      <w:r w:rsidRPr="004C0B55">
        <w:rPr>
          <w:sz w:val="22"/>
          <w:szCs w:val="22"/>
        </w:rPr>
        <w:t xml:space="preserve"> nebo jeho části </w:t>
      </w:r>
      <w:r>
        <w:rPr>
          <w:sz w:val="22"/>
          <w:szCs w:val="22"/>
        </w:rPr>
        <w:t>kupujícím</w:t>
      </w:r>
      <w:r w:rsidRPr="004C0B55">
        <w:rPr>
          <w:sz w:val="22"/>
          <w:szCs w:val="22"/>
        </w:rPr>
        <w:t xml:space="preserve"> nebo způsobují vážné provozní problé</w:t>
      </w:r>
      <w:r w:rsidR="00666792">
        <w:rPr>
          <w:sz w:val="22"/>
          <w:szCs w:val="22"/>
        </w:rPr>
        <w:t>my;</w:t>
      </w:r>
    </w:p>
    <w:p w14:paraId="1053C517" w14:textId="617405CD" w:rsidR="00666792" w:rsidRDefault="00666792" w:rsidP="00185B96">
      <w:pPr>
        <w:pStyle w:val="rove2"/>
        <w:numPr>
          <w:ilvl w:val="0"/>
          <w:numId w:val="8"/>
        </w:numPr>
        <w:rPr>
          <w:sz w:val="22"/>
          <w:szCs w:val="22"/>
        </w:rPr>
      </w:pPr>
      <w:r>
        <w:rPr>
          <w:b/>
          <w:bCs/>
          <w:i/>
          <w:iCs/>
          <w:sz w:val="22"/>
          <w:szCs w:val="22"/>
        </w:rPr>
        <w:t>Va</w:t>
      </w:r>
      <w:r w:rsidRPr="004C0B55">
        <w:rPr>
          <w:b/>
          <w:bCs/>
          <w:i/>
          <w:iCs/>
          <w:sz w:val="22"/>
          <w:szCs w:val="22"/>
        </w:rPr>
        <w:t>da kategorie B</w:t>
      </w:r>
      <w:r w:rsidRPr="004C0B55">
        <w:rPr>
          <w:sz w:val="22"/>
          <w:szCs w:val="22"/>
        </w:rPr>
        <w:t xml:space="preserve"> – znamená vážné vady způsobující zhoršení výkonnosti a funkčnosti plnění nebo jeho části. Plnění nebo jeho část má omezení nebo je částečně nefunkční. Jedná se o odstranitelné vady, které způsobují problémy při užívání a provozování </w:t>
      </w:r>
      <w:r>
        <w:rPr>
          <w:sz w:val="22"/>
          <w:szCs w:val="22"/>
        </w:rPr>
        <w:t>zboží</w:t>
      </w:r>
      <w:r w:rsidRPr="004C0B55">
        <w:rPr>
          <w:sz w:val="22"/>
          <w:szCs w:val="22"/>
        </w:rPr>
        <w:t xml:space="preserve"> nebo jeho části </w:t>
      </w:r>
      <w:r>
        <w:rPr>
          <w:sz w:val="22"/>
          <w:szCs w:val="22"/>
        </w:rPr>
        <w:t>kupujícím</w:t>
      </w:r>
      <w:r w:rsidRPr="004C0B55">
        <w:rPr>
          <w:sz w:val="22"/>
          <w:szCs w:val="22"/>
        </w:rPr>
        <w:t>, ale umožňují prov</w:t>
      </w:r>
      <w:r>
        <w:rPr>
          <w:sz w:val="22"/>
          <w:szCs w:val="22"/>
        </w:rPr>
        <w:t>oz;</w:t>
      </w:r>
    </w:p>
    <w:p w14:paraId="3B0F76CB" w14:textId="377C39BF" w:rsidR="00666792" w:rsidRPr="00C30FA9" w:rsidRDefault="00666792" w:rsidP="00185B96">
      <w:pPr>
        <w:pStyle w:val="rove2"/>
        <w:numPr>
          <w:ilvl w:val="0"/>
          <w:numId w:val="8"/>
        </w:numPr>
        <w:rPr>
          <w:sz w:val="22"/>
          <w:szCs w:val="22"/>
        </w:rPr>
      </w:pPr>
      <w:r>
        <w:rPr>
          <w:b/>
          <w:bCs/>
          <w:i/>
          <w:iCs/>
          <w:sz w:val="22"/>
          <w:szCs w:val="22"/>
        </w:rPr>
        <w:t>V</w:t>
      </w:r>
      <w:r w:rsidRPr="004C0B55">
        <w:rPr>
          <w:b/>
          <w:bCs/>
          <w:i/>
          <w:iCs/>
          <w:sz w:val="22"/>
          <w:szCs w:val="22"/>
        </w:rPr>
        <w:t>ada kategorie C</w:t>
      </w:r>
      <w:r w:rsidRPr="004C0B55">
        <w:rPr>
          <w:sz w:val="22"/>
          <w:szCs w:val="22"/>
        </w:rPr>
        <w:t xml:space="preserve"> – znamená odstranitelné vady s minimálním dopadem na funkcionality či funkčnost </w:t>
      </w:r>
      <w:r>
        <w:rPr>
          <w:sz w:val="22"/>
          <w:szCs w:val="22"/>
        </w:rPr>
        <w:t>zboží</w:t>
      </w:r>
      <w:r w:rsidRPr="004C0B55">
        <w:rPr>
          <w:sz w:val="22"/>
          <w:szCs w:val="22"/>
        </w:rPr>
        <w:t xml:space="preserve"> nebo jeho čá</w:t>
      </w:r>
      <w:r>
        <w:rPr>
          <w:sz w:val="22"/>
          <w:szCs w:val="22"/>
        </w:rPr>
        <w:t>sti.</w:t>
      </w:r>
    </w:p>
    <w:p w14:paraId="653E2BED" w14:textId="613B6976" w:rsidR="00C30FA9" w:rsidRDefault="00666792" w:rsidP="00417E18">
      <w:pPr>
        <w:pStyle w:val="rove2"/>
        <w:widowControl w:val="0"/>
        <w:tabs>
          <w:tab w:val="clear" w:pos="574"/>
          <w:tab w:val="num" w:pos="567"/>
        </w:tabs>
        <w:ind w:left="567" w:hanging="567"/>
        <w:rPr>
          <w:sz w:val="22"/>
          <w:szCs w:val="22"/>
        </w:rPr>
      </w:pPr>
      <w:r>
        <w:rPr>
          <w:sz w:val="22"/>
          <w:szCs w:val="22"/>
        </w:rPr>
        <w:t>V závislosti na kategorii zjištěných vad může být výsledkem Akceptačního řízení:</w:t>
      </w:r>
    </w:p>
    <w:p w14:paraId="3F49B2E0" w14:textId="650D5932" w:rsidR="00666792" w:rsidRDefault="00666792" w:rsidP="00185B96">
      <w:pPr>
        <w:pStyle w:val="rove2"/>
        <w:widowControl w:val="0"/>
        <w:numPr>
          <w:ilvl w:val="0"/>
          <w:numId w:val="9"/>
        </w:numPr>
        <w:rPr>
          <w:sz w:val="22"/>
          <w:szCs w:val="22"/>
        </w:rPr>
      </w:pPr>
      <w:r w:rsidRPr="004C0B55">
        <w:rPr>
          <w:sz w:val="22"/>
          <w:szCs w:val="22"/>
        </w:rPr>
        <w:t>"</w:t>
      </w:r>
      <w:r>
        <w:rPr>
          <w:b/>
          <w:bCs/>
          <w:sz w:val="22"/>
          <w:szCs w:val="22"/>
        </w:rPr>
        <w:t>A</w:t>
      </w:r>
      <w:r w:rsidRPr="004C0B55">
        <w:rPr>
          <w:b/>
          <w:bCs/>
          <w:sz w:val="22"/>
          <w:szCs w:val="22"/>
        </w:rPr>
        <w:t>kceptováno bez výhrad</w:t>
      </w:r>
      <w:r w:rsidRPr="004C0B55">
        <w:rPr>
          <w:sz w:val="22"/>
          <w:szCs w:val="22"/>
        </w:rPr>
        <w:t xml:space="preserve">" – v případě, že </w:t>
      </w:r>
      <w:r>
        <w:rPr>
          <w:sz w:val="22"/>
          <w:szCs w:val="22"/>
        </w:rPr>
        <w:t>kupující</w:t>
      </w:r>
      <w:r w:rsidRPr="004C0B55">
        <w:rPr>
          <w:sz w:val="22"/>
          <w:szCs w:val="22"/>
        </w:rPr>
        <w:t xml:space="preserve"> v průběhu akceptačního řízení nenalezne v předaném plnění žádné vady ani nedodělky (dle výše uvedené kategorizace vad), uvede </w:t>
      </w:r>
      <w:r>
        <w:rPr>
          <w:sz w:val="22"/>
          <w:szCs w:val="22"/>
        </w:rPr>
        <w:t>kupující</w:t>
      </w:r>
      <w:r w:rsidRPr="004C0B55">
        <w:rPr>
          <w:sz w:val="22"/>
          <w:szCs w:val="22"/>
        </w:rPr>
        <w:t xml:space="preserve"> do akceptačního protokolu, že předané plnění bylo akceptováno bez výhrad a akceptační protokol potvrdí svým podpisem. Tím se považuje plnění za řádně předan</w:t>
      </w:r>
      <w:r>
        <w:rPr>
          <w:sz w:val="22"/>
          <w:szCs w:val="22"/>
        </w:rPr>
        <w:t>é;</w:t>
      </w:r>
    </w:p>
    <w:p w14:paraId="4C23B58B" w14:textId="55BE9941" w:rsidR="00666792" w:rsidRDefault="00666792" w:rsidP="00185B96">
      <w:pPr>
        <w:pStyle w:val="rove2"/>
        <w:widowControl w:val="0"/>
        <w:numPr>
          <w:ilvl w:val="0"/>
          <w:numId w:val="9"/>
        </w:numPr>
        <w:rPr>
          <w:sz w:val="22"/>
          <w:szCs w:val="22"/>
        </w:rPr>
      </w:pPr>
      <w:r w:rsidRPr="004C0B55">
        <w:rPr>
          <w:sz w:val="22"/>
          <w:szCs w:val="22"/>
        </w:rPr>
        <w:t>"</w:t>
      </w:r>
      <w:r>
        <w:rPr>
          <w:b/>
          <w:bCs/>
          <w:sz w:val="22"/>
          <w:szCs w:val="22"/>
        </w:rPr>
        <w:t>A</w:t>
      </w:r>
      <w:r w:rsidRPr="004C0B55">
        <w:rPr>
          <w:b/>
          <w:bCs/>
          <w:sz w:val="22"/>
          <w:szCs w:val="22"/>
        </w:rPr>
        <w:t>kceptováno s výhradami</w:t>
      </w:r>
      <w:r w:rsidRPr="004C0B55">
        <w:rPr>
          <w:sz w:val="22"/>
          <w:szCs w:val="22"/>
        </w:rPr>
        <w:t xml:space="preserve">" – v případě, že budou v průběhu akceptačního řízení shledány v předaném plnění vady nebo nedodělky, a to v počtu 0 vad kategorie A a maximálně 2 vady kategorie B a maximálně 4 vady kategorie C, dohodnou se </w:t>
      </w:r>
      <w:r>
        <w:rPr>
          <w:sz w:val="22"/>
          <w:szCs w:val="22"/>
        </w:rPr>
        <w:t>kupující</w:t>
      </w:r>
      <w:r w:rsidRPr="004C0B55">
        <w:rPr>
          <w:sz w:val="22"/>
          <w:szCs w:val="22"/>
        </w:rPr>
        <w:t xml:space="preserve"> a </w:t>
      </w:r>
      <w:r>
        <w:rPr>
          <w:sz w:val="22"/>
          <w:szCs w:val="22"/>
        </w:rPr>
        <w:t>prodávající</w:t>
      </w:r>
      <w:r w:rsidRPr="004C0B55">
        <w:rPr>
          <w:sz w:val="22"/>
          <w:szCs w:val="22"/>
        </w:rPr>
        <w:t xml:space="preserve"> na termínu, do kterého je </w:t>
      </w:r>
      <w:r>
        <w:rPr>
          <w:sz w:val="22"/>
          <w:szCs w:val="22"/>
        </w:rPr>
        <w:t>prodávající</w:t>
      </w:r>
      <w:r w:rsidRPr="004C0B55">
        <w:rPr>
          <w:sz w:val="22"/>
          <w:szCs w:val="22"/>
        </w:rPr>
        <w:t xml:space="preserve"> povinen tyto vady a nedodělky odstranit. Seznam vad nebo nedodělků s termíny jejich odstranění bude uveden v akceptačním protokolu. </w:t>
      </w:r>
      <w:r>
        <w:rPr>
          <w:sz w:val="22"/>
          <w:szCs w:val="22"/>
        </w:rPr>
        <w:t>Kupující</w:t>
      </w:r>
      <w:r w:rsidRPr="004C0B55">
        <w:rPr>
          <w:sz w:val="22"/>
          <w:szCs w:val="22"/>
        </w:rPr>
        <w:t xml:space="preserve"> je oprávněn takové plnění neakceptovat, či je akceptovat s výhradami. Pokud je akceptuje s výhradami, je </w:t>
      </w:r>
      <w:r>
        <w:rPr>
          <w:sz w:val="22"/>
          <w:szCs w:val="22"/>
        </w:rPr>
        <w:t>prodávající</w:t>
      </w:r>
      <w:r w:rsidRPr="004C0B55">
        <w:rPr>
          <w:sz w:val="22"/>
          <w:szCs w:val="22"/>
        </w:rPr>
        <w:t xml:space="preserve"> povinen vady ve sjednaném termínu odstranit a vyzvat </w:t>
      </w:r>
      <w:r>
        <w:rPr>
          <w:sz w:val="22"/>
          <w:szCs w:val="22"/>
        </w:rPr>
        <w:t>kupujícího</w:t>
      </w:r>
      <w:r w:rsidRPr="004C0B55">
        <w:rPr>
          <w:sz w:val="22"/>
          <w:szCs w:val="22"/>
        </w:rPr>
        <w:t xml:space="preserve"> k potvrzení odstranění vad. V případě akceptace s výhradami se považuje plnění za předané, </w:t>
      </w:r>
      <w:r>
        <w:rPr>
          <w:sz w:val="22"/>
          <w:szCs w:val="22"/>
        </w:rPr>
        <w:t>kupujícímu</w:t>
      </w:r>
      <w:r w:rsidRPr="004C0B55">
        <w:rPr>
          <w:sz w:val="22"/>
          <w:szCs w:val="22"/>
        </w:rPr>
        <w:t xml:space="preserve"> však vznikají nároky z vad předaného plnění. Až do úplného odstranění vad předaného plnění je </w:t>
      </w:r>
      <w:r>
        <w:rPr>
          <w:sz w:val="22"/>
          <w:szCs w:val="22"/>
        </w:rPr>
        <w:t>kupující</w:t>
      </w:r>
      <w:r w:rsidRPr="004C0B55">
        <w:rPr>
          <w:sz w:val="22"/>
          <w:szCs w:val="22"/>
        </w:rPr>
        <w:t xml:space="preserve"> oprávněn pozastavit platbu odpovídající předávanému plně</w:t>
      </w:r>
      <w:r>
        <w:rPr>
          <w:sz w:val="22"/>
          <w:szCs w:val="22"/>
        </w:rPr>
        <w:t>ní;</w:t>
      </w:r>
    </w:p>
    <w:p w14:paraId="6202C8A0" w14:textId="601B723F" w:rsidR="00666792" w:rsidRPr="00666792" w:rsidRDefault="00666792" w:rsidP="00185B96">
      <w:pPr>
        <w:pStyle w:val="rove2"/>
        <w:widowControl w:val="0"/>
        <w:numPr>
          <w:ilvl w:val="0"/>
          <w:numId w:val="9"/>
        </w:numPr>
        <w:rPr>
          <w:sz w:val="22"/>
          <w:szCs w:val="22"/>
        </w:rPr>
      </w:pPr>
      <w:r w:rsidRPr="004C0B55">
        <w:rPr>
          <w:sz w:val="22"/>
          <w:szCs w:val="22"/>
        </w:rPr>
        <w:t>"</w:t>
      </w:r>
      <w:r w:rsidRPr="004C0B55">
        <w:rPr>
          <w:b/>
          <w:bCs/>
          <w:sz w:val="22"/>
          <w:szCs w:val="22"/>
        </w:rPr>
        <w:t>Neakceptováno</w:t>
      </w:r>
      <w:r w:rsidRPr="004C0B55">
        <w:rPr>
          <w:sz w:val="22"/>
          <w:szCs w:val="22"/>
        </w:rPr>
        <w:t xml:space="preserve">" – </w:t>
      </w:r>
      <w:r>
        <w:rPr>
          <w:sz w:val="22"/>
          <w:szCs w:val="22"/>
        </w:rPr>
        <w:t xml:space="preserve">Kupující si vyhrazuje právo neakceptovat předané plnění, které nesplňuje podmínky </w:t>
      </w:r>
      <w:r w:rsidRPr="004C0B55">
        <w:rPr>
          <w:sz w:val="22"/>
          <w:szCs w:val="22"/>
        </w:rPr>
        <w:t>pro „Akceptováno bez výhrad“</w:t>
      </w:r>
      <w:r>
        <w:rPr>
          <w:sz w:val="22"/>
          <w:szCs w:val="22"/>
        </w:rPr>
        <w:t xml:space="preserve">. Kupující si tedy vyhrazuje právo neakceptovat plnění také v případě, kdy jsou naplněny podmínky pro „Akceptováno s výhradami“. V případě, kdy </w:t>
      </w:r>
      <w:r w:rsidRPr="004C0B55">
        <w:rPr>
          <w:sz w:val="22"/>
          <w:szCs w:val="22"/>
        </w:rPr>
        <w:t>akceptační řízení bude skončeno s výsledkem „Neakceptováno“</w:t>
      </w:r>
      <w:r>
        <w:rPr>
          <w:sz w:val="22"/>
          <w:szCs w:val="22"/>
        </w:rPr>
        <w:t>, se plnění považuje za nepředané</w:t>
      </w:r>
      <w:r w:rsidRPr="004C0B55">
        <w:rPr>
          <w:sz w:val="22"/>
          <w:szCs w:val="22"/>
        </w:rPr>
        <w:t xml:space="preserve"> a </w:t>
      </w:r>
      <w:r>
        <w:rPr>
          <w:sz w:val="22"/>
          <w:szCs w:val="22"/>
        </w:rPr>
        <w:t>prodávajícímu</w:t>
      </w:r>
      <w:r w:rsidRPr="004C0B55">
        <w:rPr>
          <w:sz w:val="22"/>
          <w:szCs w:val="22"/>
        </w:rPr>
        <w:t xml:space="preserve"> nevzniká nárok na platbu za toto plně</w:t>
      </w:r>
      <w:r>
        <w:rPr>
          <w:sz w:val="22"/>
          <w:szCs w:val="22"/>
        </w:rPr>
        <w:t>ní.</w:t>
      </w:r>
    </w:p>
    <w:p w14:paraId="3A02BEC3" w14:textId="0AE1EC38" w:rsidR="00177C07" w:rsidRPr="00666792" w:rsidRDefault="00666792" w:rsidP="009E77BB">
      <w:pPr>
        <w:pStyle w:val="rove2"/>
        <w:widowControl w:val="0"/>
        <w:tabs>
          <w:tab w:val="clear" w:pos="574"/>
          <w:tab w:val="num" w:pos="567"/>
        </w:tabs>
        <w:ind w:left="567" w:hanging="567"/>
        <w:rPr>
          <w:sz w:val="22"/>
          <w:szCs w:val="22"/>
        </w:rPr>
      </w:pPr>
      <w:r>
        <w:rPr>
          <w:sz w:val="22"/>
          <w:szCs w:val="22"/>
        </w:rPr>
        <w:t>V souladu s odst. 10 tohoto článku smlouvy je kupující</w:t>
      </w:r>
      <w:r w:rsidRPr="004C0B55">
        <w:rPr>
          <w:sz w:val="22"/>
          <w:szCs w:val="22"/>
        </w:rPr>
        <w:t xml:space="preserve"> povinen plnění převzít pouze v případě splnění podmínek stanovených pro „Akceptováno bez výhrad“</w:t>
      </w:r>
      <w:r>
        <w:rPr>
          <w:sz w:val="22"/>
          <w:szCs w:val="22"/>
        </w:rPr>
        <w:t xml:space="preserve"> a v případě, bude-li zboží splňovat požadavky stanovené touto smlouvou a jejími přílohami</w:t>
      </w:r>
      <w:r w:rsidRPr="004C0B55">
        <w:rPr>
          <w:sz w:val="22"/>
          <w:szCs w:val="22"/>
        </w:rPr>
        <w:t xml:space="preserve">. V případě splnění podmínek pouze na stupeň „Akceptováno s výhradami“ je </w:t>
      </w:r>
      <w:r>
        <w:rPr>
          <w:sz w:val="22"/>
          <w:szCs w:val="22"/>
        </w:rPr>
        <w:t>kupující</w:t>
      </w:r>
      <w:r w:rsidRPr="004C0B55">
        <w:rPr>
          <w:sz w:val="22"/>
          <w:szCs w:val="22"/>
        </w:rPr>
        <w:t xml:space="preserve"> oprávněn </w:t>
      </w:r>
      <w:r>
        <w:rPr>
          <w:sz w:val="22"/>
          <w:szCs w:val="22"/>
        </w:rPr>
        <w:t>neakceptovat převzetí</w:t>
      </w:r>
      <w:r w:rsidRPr="004C0B55">
        <w:rPr>
          <w:sz w:val="22"/>
          <w:szCs w:val="22"/>
        </w:rPr>
        <w:t xml:space="preserve"> pln</w:t>
      </w:r>
      <w:r>
        <w:rPr>
          <w:sz w:val="22"/>
          <w:szCs w:val="22"/>
        </w:rPr>
        <w:t>ění.</w:t>
      </w:r>
      <w:r w:rsidR="00177C07" w:rsidRPr="00666792">
        <w:rPr>
          <w:sz w:val="22"/>
          <w:szCs w:val="22"/>
        </w:rPr>
        <w:t xml:space="preserve"> </w:t>
      </w:r>
    </w:p>
    <w:p w14:paraId="165D221F" w14:textId="04F9A9A8" w:rsidR="00177C07" w:rsidRDefault="00666792" w:rsidP="00080E40">
      <w:pPr>
        <w:pStyle w:val="rove2"/>
        <w:widowControl w:val="0"/>
        <w:tabs>
          <w:tab w:val="clear" w:pos="574"/>
          <w:tab w:val="num" w:pos="567"/>
        </w:tabs>
        <w:ind w:left="567" w:hanging="567"/>
        <w:rPr>
          <w:sz w:val="22"/>
          <w:szCs w:val="22"/>
        </w:rPr>
      </w:pPr>
      <w:r>
        <w:rPr>
          <w:sz w:val="22"/>
          <w:szCs w:val="22"/>
        </w:rPr>
        <w:t>Po</w:t>
      </w:r>
      <w:r w:rsidRPr="004C0B55">
        <w:rPr>
          <w:sz w:val="22"/>
          <w:szCs w:val="22"/>
        </w:rPr>
        <w:t xml:space="preserve">dpis příslušného akceptačního protokolu </w:t>
      </w:r>
      <w:r>
        <w:rPr>
          <w:sz w:val="22"/>
          <w:szCs w:val="22"/>
        </w:rPr>
        <w:t>kupujícím</w:t>
      </w:r>
      <w:r w:rsidRPr="004C0B55">
        <w:rPr>
          <w:sz w:val="22"/>
          <w:szCs w:val="22"/>
        </w:rPr>
        <w:t xml:space="preserve"> s výsledkem „Akceptováno bez výhrad“ či „Akceptováno s výhradami“ je podmínkou pro vznik oprávnění </w:t>
      </w:r>
      <w:r>
        <w:rPr>
          <w:sz w:val="22"/>
          <w:szCs w:val="22"/>
        </w:rPr>
        <w:t>prodávajícího</w:t>
      </w:r>
      <w:r w:rsidRPr="004C0B55">
        <w:rPr>
          <w:sz w:val="22"/>
          <w:szCs w:val="22"/>
        </w:rPr>
        <w:t xml:space="preserve"> vystavit fakturu za </w:t>
      </w:r>
      <w:r>
        <w:rPr>
          <w:sz w:val="22"/>
          <w:szCs w:val="22"/>
        </w:rPr>
        <w:t>přebírané zboží s tím, že v případě výsledku „Akceptováno s výhradami“ je kupující oprávněn pozastavit platbu za toto přebírané zboží, a to do doby odstranění poslední vady vymezené v akceptačním protokolu. Lhůta splatnosti faktury tak začne běžet nejdříve dnem odstranění poslední vady uvedené v akceptačním protokolu.</w:t>
      </w:r>
    </w:p>
    <w:p w14:paraId="78EE570A" w14:textId="77777777" w:rsidR="005F6C48" w:rsidRDefault="005F6C48" w:rsidP="005F6C48">
      <w:pPr>
        <w:pStyle w:val="rove2"/>
        <w:widowControl w:val="0"/>
        <w:numPr>
          <w:ilvl w:val="0"/>
          <w:numId w:val="0"/>
        </w:numPr>
        <w:ind w:left="567"/>
        <w:rPr>
          <w:sz w:val="22"/>
          <w:szCs w:val="22"/>
        </w:rPr>
      </w:pPr>
    </w:p>
    <w:p w14:paraId="16D379A4" w14:textId="01F58F60" w:rsidR="005F6C48" w:rsidRDefault="005F6C48" w:rsidP="00080E40">
      <w:pPr>
        <w:pStyle w:val="rove2"/>
        <w:widowControl w:val="0"/>
        <w:tabs>
          <w:tab w:val="clear" w:pos="574"/>
          <w:tab w:val="num" w:pos="567"/>
        </w:tabs>
        <w:ind w:left="567" w:hanging="567"/>
        <w:rPr>
          <w:sz w:val="22"/>
          <w:szCs w:val="22"/>
        </w:rPr>
      </w:pPr>
      <w:r>
        <w:rPr>
          <w:sz w:val="22"/>
          <w:szCs w:val="22"/>
        </w:rPr>
        <w:t>S</w:t>
      </w:r>
      <w:r w:rsidRPr="004C0B55">
        <w:rPr>
          <w:sz w:val="22"/>
          <w:szCs w:val="22"/>
        </w:rPr>
        <w:t>oučástí závěrečného akceptačního protokolu musí být nejm</w:t>
      </w:r>
      <w:r>
        <w:rPr>
          <w:sz w:val="22"/>
          <w:szCs w:val="22"/>
        </w:rPr>
        <w:t>éně:</w:t>
      </w:r>
    </w:p>
    <w:p w14:paraId="448A1617" w14:textId="2ACF7133" w:rsidR="005F6C48" w:rsidRDefault="005F6C48" w:rsidP="00185B96">
      <w:pPr>
        <w:pStyle w:val="rove2"/>
        <w:widowControl w:val="0"/>
        <w:numPr>
          <w:ilvl w:val="0"/>
          <w:numId w:val="10"/>
        </w:numPr>
        <w:rPr>
          <w:sz w:val="22"/>
          <w:szCs w:val="22"/>
        </w:rPr>
      </w:pPr>
      <w:r>
        <w:rPr>
          <w:sz w:val="22"/>
          <w:szCs w:val="22"/>
        </w:rPr>
        <w:t>I</w:t>
      </w:r>
      <w:r w:rsidRPr="004C0B55">
        <w:rPr>
          <w:sz w:val="22"/>
          <w:szCs w:val="22"/>
        </w:rPr>
        <w:t>mpleme</w:t>
      </w:r>
      <w:r>
        <w:rPr>
          <w:sz w:val="22"/>
          <w:szCs w:val="22"/>
        </w:rPr>
        <w:t>n</w:t>
      </w:r>
      <w:r w:rsidRPr="004C0B55">
        <w:rPr>
          <w:sz w:val="22"/>
          <w:szCs w:val="22"/>
        </w:rPr>
        <w:t>tační protokol (</w:t>
      </w:r>
      <w:r w:rsidRPr="0004424F">
        <w:rPr>
          <w:sz w:val="22"/>
          <w:szCs w:val="22"/>
        </w:rPr>
        <w:t>uvedení IP adresace, seznam účtů a hesel apod</w:t>
      </w:r>
      <w:r>
        <w:rPr>
          <w:sz w:val="22"/>
          <w:szCs w:val="22"/>
        </w:rPr>
        <w:t>…);</w:t>
      </w:r>
    </w:p>
    <w:p w14:paraId="4B829CAD" w14:textId="08F81F6E" w:rsidR="005F6C48" w:rsidRDefault="005F6C48" w:rsidP="00185B96">
      <w:pPr>
        <w:pStyle w:val="rove2"/>
        <w:widowControl w:val="0"/>
        <w:numPr>
          <w:ilvl w:val="0"/>
          <w:numId w:val="10"/>
        </w:numPr>
        <w:rPr>
          <w:sz w:val="22"/>
          <w:szCs w:val="22"/>
        </w:rPr>
      </w:pPr>
      <w:r>
        <w:rPr>
          <w:sz w:val="22"/>
          <w:szCs w:val="22"/>
        </w:rPr>
        <w:t>z</w:t>
      </w:r>
      <w:r w:rsidRPr="004C0B55">
        <w:rPr>
          <w:sz w:val="22"/>
          <w:szCs w:val="22"/>
        </w:rPr>
        <w:t>ápisy o zaškolení obsluhy předmětu plnění s podpisy zaškolených oso</w:t>
      </w:r>
      <w:r>
        <w:rPr>
          <w:sz w:val="22"/>
          <w:szCs w:val="22"/>
        </w:rPr>
        <w:t>b;</w:t>
      </w:r>
    </w:p>
    <w:p w14:paraId="7315A76F" w14:textId="05BA50AE" w:rsidR="005F6C48" w:rsidRPr="00574D13" w:rsidRDefault="005F6C48" w:rsidP="00185B96">
      <w:pPr>
        <w:pStyle w:val="rove2"/>
        <w:widowControl w:val="0"/>
        <w:numPr>
          <w:ilvl w:val="0"/>
          <w:numId w:val="10"/>
        </w:numPr>
        <w:rPr>
          <w:sz w:val="22"/>
          <w:szCs w:val="22"/>
        </w:rPr>
      </w:pPr>
      <w:r>
        <w:rPr>
          <w:sz w:val="22"/>
          <w:szCs w:val="22"/>
        </w:rPr>
        <w:t>v</w:t>
      </w:r>
      <w:r w:rsidRPr="004C0B55">
        <w:rPr>
          <w:sz w:val="22"/>
          <w:szCs w:val="22"/>
        </w:rPr>
        <w:t xml:space="preserve">eškeré doklady týkající se </w:t>
      </w:r>
      <w:r>
        <w:rPr>
          <w:sz w:val="22"/>
          <w:szCs w:val="22"/>
        </w:rPr>
        <w:t xml:space="preserve">dodaného předmětu plnění </w:t>
      </w:r>
      <w:r w:rsidRPr="004C0B55">
        <w:rPr>
          <w:sz w:val="22"/>
          <w:szCs w:val="22"/>
        </w:rPr>
        <w:t xml:space="preserve">vyžadované právními nebo jinými obecně závaznými normami či výrobci jednotlivých materiálů nebo zařízení, které jsou součástí </w:t>
      </w:r>
      <w:r>
        <w:rPr>
          <w:sz w:val="22"/>
          <w:szCs w:val="22"/>
        </w:rPr>
        <w:t>předmětu plnění</w:t>
      </w:r>
      <w:r w:rsidRPr="004C0B55">
        <w:rPr>
          <w:sz w:val="22"/>
          <w:szCs w:val="22"/>
        </w:rPr>
        <w:t xml:space="preserve">, a to zejména prohlášení o shodě, zkušební protokoly a certifikáty, záruční listy, návody a manuály, atesty, protokoly o </w:t>
      </w:r>
      <w:r>
        <w:rPr>
          <w:sz w:val="22"/>
          <w:szCs w:val="22"/>
        </w:rPr>
        <w:t>provedených měřeních</w:t>
      </w:r>
      <w:r w:rsidRPr="004C0B55">
        <w:rPr>
          <w:sz w:val="22"/>
          <w:szCs w:val="22"/>
        </w:rPr>
        <w:t>,</w:t>
      </w:r>
      <w:r>
        <w:rPr>
          <w:sz w:val="22"/>
          <w:szCs w:val="22"/>
        </w:rPr>
        <w:t xml:space="preserve"> a</w:t>
      </w:r>
      <w:r w:rsidRPr="004C0B55">
        <w:rPr>
          <w:sz w:val="22"/>
          <w:szCs w:val="22"/>
        </w:rPr>
        <w:t xml:space="preserve"> to vše v</w:t>
      </w:r>
      <w:r>
        <w:rPr>
          <w:sz w:val="22"/>
          <w:szCs w:val="22"/>
        </w:rPr>
        <w:t> </w:t>
      </w:r>
      <w:r w:rsidRPr="004C0B55">
        <w:rPr>
          <w:sz w:val="22"/>
          <w:szCs w:val="22"/>
        </w:rPr>
        <w:t>originá</w:t>
      </w:r>
      <w:r>
        <w:rPr>
          <w:sz w:val="22"/>
          <w:szCs w:val="22"/>
        </w:rPr>
        <w:t>le.</w:t>
      </w:r>
    </w:p>
    <w:p w14:paraId="2D4B16A1" w14:textId="07DFD406" w:rsidR="005F6C48" w:rsidRPr="005F6C48" w:rsidRDefault="00177C07" w:rsidP="00185B96">
      <w:pPr>
        <w:pStyle w:val="rove2"/>
        <w:widowControl w:val="0"/>
        <w:ind w:left="567" w:hanging="567"/>
        <w:rPr>
          <w:sz w:val="22"/>
          <w:szCs w:val="22"/>
        </w:rPr>
      </w:pPr>
      <w:r w:rsidRPr="00574D13">
        <w:rPr>
          <w:sz w:val="22"/>
          <w:szCs w:val="22"/>
        </w:rPr>
        <w:t>Prodávající je vlastníkem zboží a nese nebezpečí škody na něm do nabytí vlastnického práva ke zboží kupujícím. Kupující nabývá vlastnické právo ke zboží převzetím zboží.</w:t>
      </w:r>
    </w:p>
    <w:p w14:paraId="12588D25" w14:textId="4F4F9E62" w:rsidR="000F54DB" w:rsidRPr="000F54DB" w:rsidRDefault="00177C07" w:rsidP="001A452F">
      <w:pPr>
        <w:pStyle w:val="rove2"/>
        <w:widowControl w:val="0"/>
        <w:ind w:left="567" w:hanging="567"/>
        <w:rPr>
          <w:sz w:val="22"/>
          <w:szCs w:val="22"/>
        </w:rPr>
      </w:pPr>
      <w:r w:rsidRPr="00574D13">
        <w:rPr>
          <w:sz w:val="22"/>
          <w:szCs w:val="22"/>
        </w:rPr>
        <w:t>Prodávající je povinen předat kupujícímu doklady, jež jsou nutné k převzetí a k užívání zboží, jakož i další doklady stanovené</w:t>
      </w:r>
      <w:r w:rsidR="00C57853">
        <w:rPr>
          <w:sz w:val="22"/>
          <w:szCs w:val="22"/>
        </w:rPr>
        <w:t xml:space="preserve"> v této smlouv</w:t>
      </w:r>
      <w:r w:rsidR="000D3E30">
        <w:rPr>
          <w:sz w:val="22"/>
          <w:szCs w:val="22"/>
        </w:rPr>
        <w:t>ě</w:t>
      </w:r>
      <w:r w:rsidR="00C57853">
        <w:rPr>
          <w:sz w:val="22"/>
          <w:szCs w:val="22"/>
        </w:rPr>
        <w:t>.</w:t>
      </w:r>
    </w:p>
    <w:p w14:paraId="2040208D" w14:textId="181A72AF" w:rsidR="00177C07" w:rsidRPr="00574D13" w:rsidRDefault="00177C07" w:rsidP="001C3FCF">
      <w:pPr>
        <w:pStyle w:val="rove2"/>
        <w:widowControl w:val="0"/>
        <w:tabs>
          <w:tab w:val="clear" w:pos="574"/>
          <w:tab w:val="num" w:pos="567"/>
        </w:tabs>
        <w:ind w:left="567" w:hanging="567"/>
        <w:rPr>
          <w:sz w:val="22"/>
          <w:szCs w:val="22"/>
        </w:rPr>
      </w:pPr>
      <w:r w:rsidRPr="00574D13">
        <w:rPr>
          <w:sz w:val="22"/>
          <w:szCs w:val="22"/>
        </w:rPr>
        <w:t>Prodávající se zavazuje zajistit vlastním nákladem provedení všech zkoušek potřebných pro užívání zboží, pokud je jejich provedení obecně závaznými právními předpisy nebo touto smlouvou požadováno a k předložení těchto dokladů kupujícímu.</w:t>
      </w:r>
    </w:p>
    <w:p w14:paraId="572D773F" w14:textId="77777777" w:rsidR="00177C07" w:rsidRPr="00574D13" w:rsidRDefault="00177C07" w:rsidP="00177C07">
      <w:pPr>
        <w:pStyle w:val="rove2"/>
        <w:ind w:left="709" w:hanging="709"/>
        <w:rPr>
          <w:sz w:val="22"/>
          <w:szCs w:val="22"/>
        </w:rPr>
      </w:pPr>
      <w:r w:rsidRPr="00574D13">
        <w:rPr>
          <w:sz w:val="22"/>
          <w:szCs w:val="22"/>
        </w:rPr>
        <w:t xml:space="preserve">Kupující při převzetí zboží provede </w:t>
      </w:r>
      <w:r w:rsidR="00E35BE4">
        <w:rPr>
          <w:sz w:val="22"/>
          <w:szCs w:val="22"/>
        </w:rPr>
        <w:t xml:space="preserve">zejména </w:t>
      </w:r>
      <w:r w:rsidRPr="00574D13">
        <w:rPr>
          <w:sz w:val="22"/>
          <w:szCs w:val="22"/>
        </w:rPr>
        <w:t>kontrolu:</w:t>
      </w:r>
    </w:p>
    <w:p w14:paraId="0644844E" w14:textId="56903191" w:rsidR="00177C07" w:rsidRPr="00574D13" w:rsidRDefault="00177C07" w:rsidP="00185B96">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 xml:space="preserve">dodaného </w:t>
      </w:r>
      <w:r w:rsidR="001C3FCF">
        <w:rPr>
          <w:sz w:val="22"/>
          <w:szCs w:val="22"/>
        </w:rPr>
        <w:t xml:space="preserve">zboží </w:t>
      </w:r>
      <w:r w:rsidRPr="00574D13">
        <w:rPr>
          <w:sz w:val="22"/>
          <w:szCs w:val="22"/>
        </w:rPr>
        <w:t>dle specifikace</w:t>
      </w:r>
      <w:r w:rsidR="00F14C24">
        <w:rPr>
          <w:sz w:val="22"/>
          <w:szCs w:val="22"/>
        </w:rPr>
        <w:t>,</w:t>
      </w:r>
    </w:p>
    <w:p w14:paraId="0D9464B4" w14:textId="77777777" w:rsidR="00177C07" w:rsidRPr="00574D13" w:rsidRDefault="00E35BE4" w:rsidP="00185B96">
      <w:pPr>
        <w:pStyle w:val="rove2"/>
        <w:widowControl w:val="0"/>
        <w:numPr>
          <w:ilvl w:val="1"/>
          <w:numId w:val="3"/>
        </w:numPr>
        <w:tabs>
          <w:tab w:val="clear" w:pos="432"/>
          <w:tab w:val="num" w:pos="709"/>
          <w:tab w:val="left" w:pos="1134"/>
        </w:tabs>
        <w:spacing w:after="0"/>
        <w:ind w:left="720" w:firstLine="0"/>
        <w:rPr>
          <w:sz w:val="22"/>
          <w:szCs w:val="22"/>
        </w:rPr>
      </w:pPr>
      <w:r>
        <w:rPr>
          <w:sz w:val="22"/>
          <w:szCs w:val="22"/>
        </w:rPr>
        <w:t xml:space="preserve">existence </w:t>
      </w:r>
      <w:r w:rsidR="00177C07" w:rsidRPr="00574D13">
        <w:rPr>
          <w:sz w:val="22"/>
          <w:szCs w:val="22"/>
        </w:rPr>
        <w:t>zjevných jakostních vad</w:t>
      </w:r>
      <w:r w:rsidR="00F14C24">
        <w:rPr>
          <w:sz w:val="22"/>
          <w:szCs w:val="22"/>
        </w:rPr>
        <w:t>,</w:t>
      </w:r>
    </w:p>
    <w:p w14:paraId="10E801FE" w14:textId="77777777" w:rsidR="00177C07" w:rsidRPr="00574D13" w:rsidRDefault="00177C07" w:rsidP="00185B96">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zda nedošlo k poškození zboží při přepravě</w:t>
      </w:r>
      <w:r w:rsidR="00F14C24">
        <w:rPr>
          <w:sz w:val="22"/>
          <w:szCs w:val="22"/>
        </w:rPr>
        <w:t>,</w:t>
      </w:r>
    </w:p>
    <w:p w14:paraId="2FA13462" w14:textId="77777777" w:rsidR="00177C07" w:rsidRDefault="00177C07" w:rsidP="00185B96">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kompletnosti dodaných dokladů</w:t>
      </w:r>
      <w:r w:rsidR="00F14C24">
        <w:rPr>
          <w:sz w:val="22"/>
          <w:szCs w:val="22"/>
        </w:rPr>
        <w:t>.</w:t>
      </w:r>
    </w:p>
    <w:p w14:paraId="5663558A" w14:textId="77777777" w:rsidR="00C701F7" w:rsidRDefault="00C701F7" w:rsidP="00C701F7">
      <w:pPr>
        <w:pStyle w:val="rove2"/>
        <w:widowControl w:val="0"/>
        <w:numPr>
          <w:ilvl w:val="0"/>
          <w:numId w:val="0"/>
        </w:numPr>
        <w:tabs>
          <w:tab w:val="left" w:pos="1134"/>
        </w:tabs>
        <w:spacing w:after="0"/>
        <w:ind w:left="720"/>
        <w:rPr>
          <w:sz w:val="22"/>
          <w:szCs w:val="22"/>
        </w:rPr>
      </w:pPr>
    </w:p>
    <w:p w14:paraId="2B6128C7" w14:textId="77777777" w:rsidR="00ED3BD2" w:rsidRDefault="00C701F7" w:rsidP="00AB0307">
      <w:pPr>
        <w:pStyle w:val="rove2"/>
        <w:ind w:left="567" w:hanging="567"/>
      </w:pPr>
      <w:r>
        <w:rPr>
          <w:sz w:val="22"/>
          <w:szCs w:val="22"/>
        </w:rPr>
        <w:t xml:space="preserve">Smluvní strany se zavazují dodržovat základní požadavky k zajištění BOZP, které tvoří </w:t>
      </w:r>
      <w:r w:rsidR="0097549F">
        <w:rPr>
          <w:sz w:val="22"/>
          <w:szCs w:val="22"/>
        </w:rPr>
        <w:t>P</w:t>
      </w:r>
      <w:r>
        <w:rPr>
          <w:sz w:val="22"/>
          <w:szCs w:val="22"/>
        </w:rPr>
        <w:t>řílohu</w:t>
      </w:r>
      <w:r w:rsidR="00A47A55">
        <w:rPr>
          <w:sz w:val="22"/>
          <w:szCs w:val="22"/>
        </w:rPr>
        <w:t xml:space="preserve"> č. 2</w:t>
      </w:r>
      <w:r>
        <w:rPr>
          <w:sz w:val="22"/>
          <w:szCs w:val="22"/>
        </w:rPr>
        <w:t xml:space="preserve"> této smlouvy.</w:t>
      </w:r>
    </w:p>
    <w:p w14:paraId="344F495C" w14:textId="6795439C" w:rsidR="00ED3BD2" w:rsidRDefault="001A452F" w:rsidP="00AB0307">
      <w:pPr>
        <w:pStyle w:val="rove2"/>
        <w:ind w:left="567" w:hanging="567"/>
      </w:pPr>
      <w:r w:rsidRPr="00ED3BD2">
        <w:rPr>
          <w:sz w:val="22"/>
          <w:szCs w:val="22"/>
        </w:rPr>
        <w:t xml:space="preserve">Prodávající je povinen doložit jmenný seznam certifikovaných techniků realizačního týmu </w:t>
      </w:r>
      <w:r w:rsidRPr="00AB0307">
        <w:rPr>
          <w:sz w:val="22"/>
          <w:szCs w:val="22"/>
        </w:rPr>
        <w:t>a jejich kontaktních údajů (telefon, e-mail), který</w:t>
      </w:r>
      <w:r w:rsidR="00305D0E" w:rsidRPr="00AB0307">
        <w:rPr>
          <w:sz w:val="22"/>
          <w:szCs w:val="22"/>
        </w:rPr>
        <w:t xml:space="preserve"> je uveden v </w:t>
      </w:r>
      <w:r w:rsidR="00305D0E">
        <w:rPr>
          <w:sz w:val="22"/>
          <w:szCs w:val="22"/>
        </w:rPr>
        <w:t>P</w:t>
      </w:r>
      <w:r w:rsidRPr="00AB0307">
        <w:rPr>
          <w:sz w:val="22"/>
          <w:szCs w:val="22"/>
        </w:rPr>
        <w:t>říloze č. 5 Smlouvy – Seznam certifikovaných techniků.</w:t>
      </w:r>
      <w:r w:rsidR="00ED3BD2">
        <w:rPr>
          <w:sz w:val="22"/>
          <w:szCs w:val="22"/>
        </w:rPr>
        <w:t xml:space="preserve"> </w:t>
      </w:r>
    </w:p>
    <w:p w14:paraId="57F89A4E" w14:textId="574E67BD" w:rsidR="00FF4CCE" w:rsidRPr="00AB0307" w:rsidRDefault="00ED3BD2" w:rsidP="00AB0307">
      <w:pPr>
        <w:pStyle w:val="rove2"/>
        <w:numPr>
          <w:ilvl w:val="1"/>
          <w:numId w:val="13"/>
        </w:numPr>
      </w:pPr>
      <w:r w:rsidRPr="00AB0307">
        <w:rPr>
          <w:sz w:val="22"/>
          <w:szCs w:val="22"/>
        </w:rPr>
        <w:t xml:space="preserve">Prodávající je oprávněn změnit člena, resp. členy certifikovaných techniků z důvodů na straně Prodávajícího pouze s předchozím písemným souhlasem Kupujícího. Kupující vydá písemný souhlas se změnou do 10 dnů od doručení žádosti Prodávajícího. </w:t>
      </w:r>
    </w:p>
    <w:p w14:paraId="1BEA5C31" w14:textId="25D27DA6" w:rsidR="00ED3BD2" w:rsidRPr="00FF4CCE" w:rsidRDefault="00ED3BD2" w:rsidP="00FF4CCE">
      <w:pPr>
        <w:pStyle w:val="rove2"/>
        <w:numPr>
          <w:ilvl w:val="1"/>
          <w:numId w:val="13"/>
        </w:numPr>
      </w:pPr>
      <w:r w:rsidRPr="00FF4CCE">
        <w:t>Kupující se zavazuje poskytnout součinnost Prodávajícímu prostřed</w:t>
      </w:r>
      <w:r w:rsidR="006775E6">
        <w:t>nictvím svého realizačního týmu.</w:t>
      </w:r>
      <w:r w:rsidR="006775E6" w:rsidDel="006775E6">
        <w:rPr>
          <w:rStyle w:val="Odkaznakoment"/>
        </w:rPr>
        <w:t xml:space="preserve"> </w:t>
      </w:r>
    </w:p>
    <w:p w14:paraId="7643357F" w14:textId="77777777" w:rsidR="00ED3BD2" w:rsidRPr="00FF4CCE" w:rsidRDefault="00ED3BD2">
      <w:pPr>
        <w:pStyle w:val="Odst"/>
        <w:numPr>
          <w:ilvl w:val="1"/>
          <w:numId w:val="13"/>
        </w:numPr>
        <w:rPr>
          <w:rFonts w:ascii="Times New Roman" w:eastAsia="Calibri" w:hAnsi="Times New Roman" w:cs="Times New Roman"/>
        </w:rPr>
      </w:pPr>
      <w:r w:rsidRPr="00FF4CCE">
        <w:rPr>
          <w:rFonts w:ascii="Times New Roman" w:eastAsia="Calibri" w:hAnsi="Times New Roman" w:cs="Times New Roman"/>
        </w:rPr>
        <w:t xml:space="preserve">Kupující je oprávněn změnit člena, resp. členy svého realizačního týmu z důvodů na straně Kupujícího, o čemž je povinen informovat Prodávajícího zasláním oznámení. </w:t>
      </w:r>
    </w:p>
    <w:p w14:paraId="7016220C" w14:textId="2D856268" w:rsidR="001A452F" w:rsidRPr="007B3579" w:rsidRDefault="00ED3BD2" w:rsidP="00FF4CCE">
      <w:pPr>
        <w:pStyle w:val="Odst"/>
        <w:numPr>
          <w:ilvl w:val="1"/>
          <w:numId w:val="13"/>
        </w:numPr>
      </w:pPr>
      <w:r w:rsidRPr="00FF4CCE">
        <w:rPr>
          <w:rFonts w:ascii="Times New Roman" w:eastAsia="Calibri" w:hAnsi="Times New Roman" w:cs="Times New Roman"/>
        </w:rPr>
        <w:t>Pro případ jakékoliv změny těchto členů realizačního týmu se Smluvní strany dohodly, že není potřeba uzavírat tomu odpovídající dodatek Smlouvy a taková změna je účinná dnem doručení písemného souhlasu Kupujícího Prodávajícímu, resp. dnem doručení oznámení Kupujícího Prodávajícímu.</w:t>
      </w:r>
    </w:p>
    <w:p w14:paraId="17A9B621" w14:textId="1D0DF6E1" w:rsidR="004D793E" w:rsidRDefault="00177C07">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t>Záruční podmínky</w:t>
      </w:r>
      <w:r w:rsidR="00B60EA8">
        <w:rPr>
          <w:sz w:val="22"/>
          <w:szCs w:val="22"/>
          <w:lang w:eastAsia="en-US"/>
        </w:rPr>
        <w:t xml:space="preserve"> a servisní závazek</w:t>
      </w:r>
    </w:p>
    <w:p w14:paraId="64BCC03D" w14:textId="77777777" w:rsidR="00177C07" w:rsidRPr="00574D13" w:rsidRDefault="00177C07" w:rsidP="00B423A6">
      <w:pPr>
        <w:pStyle w:val="rove2"/>
        <w:tabs>
          <w:tab w:val="clear" w:pos="574"/>
          <w:tab w:val="num" w:pos="709"/>
        </w:tabs>
        <w:ind w:left="567" w:hanging="567"/>
        <w:rPr>
          <w:sz w:val="22"/>
          <w:szCs w:val="22"/>
        </w:rPr>
      </w:pPr>
      <w:r w:rsidRPr="00574D13">
        <w:rPr>
          <w:sz w:val="22"/>
          <w:szCs w:val="22"/>
        </w:rPr>
        <w:t>Prodávající prohlašuje, že zboží nemá žádné vady, které by bránily jeho použití k účelu, který je ve smlouvě stanoven nebo k němuž se takové zboží zpravidla užívá.</w:t>
      </w:r>
    </w:p>
    <w:p w14:paraId="3827E377" w14:textId="77777777" w:rsidR="00177C07" w:rsidRPr="00574D13" w:rsidRDefault="00177C07" w:rsidP="00571FD7">
      <w:pPr>
        <w:pStyle w:val="rove2"/>
        <w:tabs>
          <w:tab w:val="clear" w:pos="574"/>
          <w:tab w:val="num" w:pos="567"/>
        </w:tabs>
        <w:ind w:left="567" w:hanging="567"/>
        <w:rPr>
          <w:sz w:val="22"/>
          <w:szCs w:val="22"/>
        </w:rPr>
      </w:pPr>
      <w:r w:rsidRPr="00574D13">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14:paraId="6D4E1702" w14:textId="77777777" w:rsidR="00177C07" w:rsidRPr="00574D13" w:rsidRDefault="00177C07" w:rsidP="00571FD7">
      <w:pPr>
        <w:pStyle w:val="rove2"/>
        <w:tabs>
          <w:tab w:val="clear" w:pos="574"/>
          <w:tab w:val="num" w:pos="567"/>
        </w:tabs>
        <w:ind w:left="567" w:hanging="567"/>
        <w:rPr>
          <w:sz w:val="22"/>
          <w:szCs w:val="22"/>
        </w:rPr>
      </w:pPr>
      <w:r w:rsidRPr="00574D13">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14:paraId="67D58C34" w14:textId="35D70B62" w:rsidR="00214D11" w:rsidRPr="00231590" w:rsidRDefault="00200FAE" w:rsidP="00B364C5">
      <w:pPr>
        <w:pStyle w:val="rove2"/>
        <w:tabs>
          <w:tab w:val="clear" w:pos="574"/>
          <w:tab w:val="num" w:pos="567"/>
        </w:tabs>
        <w:ind w:left="567" w:hanging="567"/>
        <w:rPr>
          <w:sz w:val="22"/>
          <w:szCs w:val="22"/>
        </w:rPr>
      </w:pPr>
      <w:r w:rsidRPr="00231590">
        <w:rPr>
          <w:sz w:val="22"/>
          <w:szCs w:val="22"/>
        </w:rPr>
        <w:t>Prodávající poskytuje kupujícímu na zboží záruku</w:t>
      </w:r>
      <w:r w:rsidR="00E35BE4">
        <w:rPr>
          <w:sz w:val="22"/>
          <w:szCs w:val="22"/>
        </w:rPr>
        <w:t xml:space="preserve"> za jakost</w:t>
      </w:r>
      <w:r w:rsidRPr="00231590">
        <w:rPr>
          <w:sz w:val="22"/>
          <w:szCs w:val="22"/>
        </w:rPr>
        <w:t xml:space="preserve"> </w:t>
      </w:r>
      <w:r w:rsidR="00316713">
        <w:rPr>
          <w:sz w:val="22"/>
          <w:szCs w:val="22"/>
        </w:rPr>
        <w:t xml:space="preserve">minimálně </w:t>
      </w:r>
      <w:r w:rsidR="00797257">
        <w:rPr>
          <w:sz w:val="22"/>
          <w:szCs w:val="22"/>
        </w:rPr>
        <w:t>60</w:t>
      </w:r>
      <w:r w:rsidR="00316713">
        <w:rPr>
          <w:sz w:val="22"/>
          <w:szCs w:val="22"/>
        </w:rPr>
        <w:t xml:space="preserve"> </w:t>
      </w:r>
      <w:r w:rsidRPr="00231590">
        <w:rPr>
          <w:sz w:val="22"/>
          <w:szCs w:val="22"/>
        </w:rPr>
        <w:t>měsíců</w:t>
      </w:r>
      <w:r w:rsidR="00DD6CA9">
        <w:rPr>
          <w:sz w:val="22"/>
          <w:szCs w:val="22"/>
        </w:rPr>
        <w:t xml:space="preserve"> ode dne </w:t>
      </w:r>
      <w:r w:rsidR="00E04473">
        <w:rPr>
          <w:sz w:val="22"/>
          <w:szCs w:val="22"/>
        </w:rPr>
        <w:t xml:space="preserve">jeho </w:t>
      </w:r>
      <w:r w:rsidR="00DD6CA9">
        <w:rPr>
          <w:sz w:val="22"/>
          <w:szCs w:val="22"/>
        </w:rPr>
        <w:t>převzetí kupujícím</w:t>
      </w:r>
      <w:r w:rsidR="00316713">
        <w:rPr>
          <w:sz w:val="22"/>
          <w:szCs w:val="22"/>
        </w:rPr>
        <w:t>.</w:t>
      </w:r>
    </w:p>
    <w:p w14:paraId="06709710" w14:textId="0628DD96" w:rsidR="00113DD9" w:rsidRPr="00CC5E37" w:rsidRDefault="00177C07" w:rsidP="00CC5E37">
      <w:pPr>
        <w:pStyle w:val="rove2"/>
        <w:ind w:left="567" w:hanging="567"/>
        <w:rPr>
          <w:sz w:val="22"/>
          <w:szCs w:val="22"/>
        </w:rPr>
      </w:pPr>
      <w:r w:rsidRPr="00CC5E37">
        <w:rPr>
          <w:sz w:val="22"/>
          <w:szCs w:val="22"/>
        </w:rPr>
        <w:t>Jakýkoliv požadavek na uznání reklamace musí kupují</w:t>
      </w:r>
      <w:r w:rsidR="003111E2" w:rsidRPr="00CC5E37">
        <w:rPr>
          <w:sz w:val="22"/>
          <w:szCs w:val="22"/>
        </w:rPr>
        <w:t>c</w:t>
      </w:r>
      <w:r w:rsidRPr="00CC5E37">
        <w:rPr>
          <w:sz w:val="22"/>
          <w:szCs w:val="22"/>
        </w:rPr>
        <w:t xml:space="preserve">í předložit </w:t>
      </w:r>
      <w:r w:rsidR="003111E2" w:rsidRPr="00CC5E37">
        <w:rPr>
          <w:sz w:val="22"/>
          <w:szCs w:val="22"/>
        </w:rPr>
        <w:t>p</w:t>
      </w:r>
      <w:r w:rsidRPr="00CC5E37">
        <w:rPr>
          <w:sz w:val="22"/>
          <w:szCs w:val="22"/>
        </w:rPr>
        <w:t xml:space="preserve">rodávajícímu s popisem vady. </w:t>
      </w:r>
    </w:p>
    <w:p w14:paraId="285FF111" w14:textId="6ACB87B0" w:rsidR="00DD6CA9" w:rsidRDefault="00DD6CA9" w:rsidP="003052AC">
      <w:pPr>
        <w:pStyle w:val="rove2"/>
        <w:widowControl w:val="0"/>
        <w:ind w:left="567" w:hanging="567"/>
        <w:rPr>
          <w:sz w:val="22"/>
          <w:szCs w:val="22"/>
        </w:rPr>
      </w:pPr>
      <w:r>
        <w:rPr>
          <w:sz w:val="22"/>
          <w:szCs w:val="22"/>
        </w:rPr>
        <w:t>V</w:t>
      </w:r>
      <w:r w:rsidR="00FF3C32">
        <w:rPr>
          <w:sz w:val="22"/>
          <w:szCs w:val="22"/>
        </w:rPr>
        <w:t xml:space="preserve"> </w:t>
      </w:r>
      <w:r>
        <w:rPr>
          <w:sz w:val="22"/>
          <w:szCs w:val="22"/>
        </w:rPr>
        <w:t>době trvání záruční doby má kupující nárok na bezplatnou opravu</w:t>
      </w:r>
      <w:r w:rsidR="00EF7CD5">
        <w:rPr>
          <w:sz w:val="22"/>
          <w:szCs w:val="22"/>
        </w:rPr>
        <w:t xml:space="preserve"> všech závad. Prodávající nebo jim pověřená</w:t>
      </w:r>
      <w:r w:rsidR="00BC28A3">
        <w:rPr>
          <w:sz w:val="22"/>
          <w:szCs w:val="22"/>
        </w:rPr>
        <w:t xml:space="preserve"> osoba se </w:t>
      </w:r>
      <w:r w:rsidR="00FF3C32">
        <w:rPr>
          <w:sz w:val="22"/>
          <w:szCs w:val="22"/>
        </w:rPr>
        <w:t xml:space="preserve">zavazuje odstranit vadu </w:t>
      </w:r>
      <w:r w:rsidR="00C66A3C">
        <w:rPr>
          <w:rFonts w:eastAsia="Times New Roman"/>
        </w:rPr>
        <w:t>nejpozději následující pracovní den</w:t>
      </w:r>
      <w:r w:rsidR="00C66A3C">
        <w:rPr>
          <w:sz w:val="22"/>
          <w:szCs w:val="22"/>
        </w:rPr>
        <w:t xml:space="preserve"> </w:t>
      </w:r>
      <w:r w:rsidR="00C61F18">
        <w:rPr>
          <w:sz w:val="22"/>
          <w:szCs w:val="22"/>
        </w:rPr>
        <w:t>o</w:t>
      </w:r>
      <w:r w:rsidR="00BC28A3">
        <w:rPr>
          <w:sz w:val="22"/>
          <w:szCs w:val="22"/>
        </w:rPr>
        <w:t xml:space="preserve">d </w:t>
      </w:r>
      <w:r w:rsidR="00FF3C32">
        <w:rPr>
          <w:sz w:val="22"/>
          <w:szCs w:val="22"/>
        </w:rPr>
        <w:t xml:space="preserve">jejího </w:t>
      </w:r>
      <w:r w:rsidR="00BC28A3">
        <w:rPr>
          <w:sz w:val="22"/>
          <w:szCs w:val="22"/>
        </w:rPr>
        <w:t>nahlášení, nebude-li dohodnuto jinak.</w:t>
      </w:r>
      <w:r w:rsidR="00EF7CD5">
        <w:rPr>
          <w:sz w:val="22"/>
          <w:szCs w:val="22"/>
        </w:rPr>
        <w:t xml:space="preserve"> </w:t>
      </w:r>
    </w:p>
    <w:p w14:paraId="03AFF21F" w14:textId="624B2AAE" w:rsidR="004C64EA" w:rsidRPr="00EB07A4" w:rsidRDefault="003111E2" w:rsidP="00CC23B6">
      <w:pPr>
        <w:pStyle w:val="rove2"/>
        <w:widowControl w:val="0"/>
        <w:tabs>
          <w:tab w:val="clear" w:pos="574"/>
          <w:tab w:val="num" w:pos="567"/>
        </w:tabs>
        <w:ind w:left="567" w:hanging="567"/>
        <w:rPr>
          <w:sz w:val="22"/>
          <w:szCs w:val="22"/>
        </w:rPr>
      </w:pPr>
      <w:r>
        <w:rPr>
          <w:sz w:val="22"/>
          <w:szCs w:val="22"/>
        </w:rPr>
        <w:t xml:space="preserve">Na provedené odstranění vady poskytne </w:t>
      </w:r>
      <w:r>
        <w:rPr>
          <w:color w:val="000000" w:themeColor="text1"/>
          <w:sz w:val="22"/>
          <w:szCs w:val="22"/>
        </w:rPr>
        <w:t>prodávající</w:t>
      </w:r>
      <w:r>
        <w:rPr>
          <w:sz w:val="22"/>
          <w:szCs w:val="22"/>
        </w:rPr>
        <w:t xml:space="preserve"> záruku v délce minimálně 12 měsíců. </w:t>
      </w:r>
      <w:r w:rsidR="006B7F1C">
        <w:rPr>
          <w:sz w:val="22"/>
          <w:szCs w:val="22"/>
        </w:rPr>
        <w:t xml:space="preserve"> Běh této záruky nebude ukončen před uplynutím celkové záruční doby. Záruční doba se prodlužuje o dobu </w:t>
      </w:r>
      <w:r w:rsidR="00B60EA8">
        <w:rPr>
          <w:sz w:val="22"/>
          <w:szCs w:val="22"/>
        </w:rPr>
        <w:t>oprávněné reklamace, tj. od nahlášení vady do jejího odstranění</w:t>
      </w:r>
      <w:r w:rsidR="006B7F1C">
        <w:rPr>
          <w:sz w:val="22"/>
          <w:szCs w:val="22"/>
        </w:rPr>
        <w:t xml:space="preserve">. </w:t>
      </w:r>
      <w:r>
        <w:rPr>
          <w:sz w:val="22"/>
          <w:szCs w:val="22"/>
        </w:rPr>
        <w:t xml:space="preserve"> </w:t>
      </w:r>
    </w:p>
    <w:p w14:paraId="0FE833AE" w14:textId="715E17BB" w:rsidR="00177C07" w:rsidRPr="004F0C7D" w:rsidRDefault="003111E2" w:rsidP="00C33B33">
      <w:pPr>
        <w:pStyle w:val="rove2"/>
        <w:widowControl w:val="0"/>
        <w:tabs>
          <w:tab w:val="clear" w:pos="574"/>
          <w:tab w:val="num" w:pos="567"/>
        </w:tabs>
        <w:ind w:left="567" w:hanging="567"/>
        <w:rPr>
          <w:sz w:val="22"/>
          <w:szCs w:val="22"/>
        </w:rPr>
      </w:pPr>
      <w:r>
        <w:rPr>
          <w:sz w:val="22"/>
          <w:szCs w:val="22"/>
        </w:rPr>
        <w:t>Smluvní strany si sjednávají, že veškeré reklamace budou řešeny elektronickou poš</w:t>
      </w:r>
      <w:r w:rsidR="00297F25" w:rsidRPr="004F0C7D">
        <w:rPr>
          <w:sz w:val="22"/>
          <w:szCs w:val="22"/>
        </w:rPr>
        <w:t>tou</w:t>
      </w:r>
      <w:r w:rsidR="00AE5F60" w:rsidRPr="004F0C7D">
        <w:rPr>
          <w:sz w:val="22"/>
          <w:szCs w:val="22"/>
        </w:rPr>
        <w:t xml:space="preserve"> adresovanou na kontaktní osobu prodávajícího</w:t>
      </w:r>
      <w:r w:rsidR="002F6273">
        <w:rPr>
          <w:sz w:val="22"/>
          <w:szCs w:val="22"/>
        </w:rPr>
        <w:t xml:space="preserve"> nebo do datové schránky prodávajícího</w:t>
      </w:r>
      <w:r w:rsidR="00164876" w:rsidRPr="004F0C7D">
        <w:rPr>
          <w:sz w:val="22"/>
          <w:szCs w:val="22"/>
        </w:rPr>
        <w:t>.</w:t>
      </w:r>
      <w:r w:rsidR="00A519EE" w:rsidRPr="004F0C7D">
        <w:rPr>
          <w:sz w:val="22"/>
          <w:szCs w:val="22"/>
        </w:rPr>
        <w:t xml:space="preserve"> </w:t>
      </w:r>
    </w:p>
    <w:p w14:paraId="5A135853" w14:textId="6581E3E2" w:rsidR="00177C07" w:rsidRDefault="463DFA4A" w:rsidP="463DFA4A">
      <w:pPr>
        <w:pStyle w:val="rove2"/>
        <w:widowControl w:val="0"/>
        <w:ind w:left="567"/>
        <w:rPr>
          <w:rFonts w:ascii="Garamond" w:hAnsi="Garamond"/>
          <w:sz w:val="22"/>
          <w:szCs w:val="22"/>
        </w:rPr>
      </w:pPr>
      <w:r w:rsidRPr="463DFA4A">
        <w:rPr>
          <w:sz w:val="22"/>
          <w:szCs w:val="22"/>
        </w:rPr>
        <w:t xml:space="preserve">Kontaktní e-mail prodávajícího k uplatnění reklamace: </w:t>
      </w:r>
      <w:r w:rsidR="00797257" w:rsidRPr="00797257">
        <w:rPr>
          <w:rFonts w:eastAsia="Times New Roman"/>
          <w:sz w:val="22"/>
          <w:szCs w:val="22"/>
          <w:highlight w:val="cyan"/>
        </w:rPr>
        <w:t>(DOPLNÍ</w:t>
      </w:r>
      <w:r w:rsidR="00797257" w:rsidRPr="00797257">
        <w:rPr>
          <w:highlight w:val="cyan"/>
        </w:rPr>
        <w:t xml:space="preserve"> </w:t>
      </w:r>
      <w:r w:rsidR="00797257" w:rsidRPr="00797257">
        <w:rPr>
          <w:sz w:val="22"/>
          <w:highlight w:val="cyan"/>
        </w:rPr>
        <w:t>PRODÁVAJÍCÍ)</w:t>
      </w:r>
      <w:r w:rsidR="00E35BB1" w:rsidRPr="00797257">
        <w:rPr>
          <w:rFonts w:eastAsia="Times New Roman"/>
          <w:sz w:val="20"/>
          <w:szCs w:val="22"/>
        </w:rPr>
        <w:t xml:space="preserve"> </w:t>
      </w:r>
      <w:r w:rsidRPr="00797257">
        <w:rPr>
          <w:rFonts w:eastAsia="Times New Roman"/>
          <w:sz w:val="20"/>
          <w:szCs w:val="22"/>
        </w:rPr>
        <w:t>.</w:t>
      </w:r>
    </w:p>
    <w:p w14:paraId="60B63889" w14:textId="06D24A72" w:rsidR="00603B19" w:rsidRPr="004C64EA" w:rsidRDefault="00B87E18" w:rsidP="00BA72F3">
      <w:pPr>
        <w:pStyle w:val="rove2"/>
        <w:widowControl w:val="0"/>
        <w:numPr>
          <w:ilvl w:val="0"/>
          <w:numId w:val="0"/>
        </w:numPr>
        <w:ind w:left="567"/>
        <w:rPr>
          <w:sz w:val="22"/>
          <w:szCs w:val="22"/>
        </w:rPr>
      </w:pPr>
      <w:r w:rsidRPr="00B87E18">
        <w:rPr>
          <w:sz w:val="22"/>
          <w:szCs w:val="22"/>
        </w:rPr>
        <w:t>E-mailová zpráva se považuje za doručenou následující pracovní den po jejím odeslání na uvedenou adresu, nebude-li prokázáno, že do emailové schránky prodávajícího byl</w:t>
      </w:r>
      <w:r>
        <w:rPr>
          <w:sz w:val="22"/>
          <w:szCs w:val="22"/>
        </w:rPr>
        <w:t>a</w:t>
      </w:r>
      <w:r w:rsidRPr="00B87E18">
        <w:rPr>
          <w:sz w:val="22"/>
          <w:szCs w:val="22"/>
        </w:rPr>
        <w:t xml:space="preserve"> doručen</w:t>
      </w:r>
      <w:r>
        <w:rPr>
          <w:sz w:val="22"/>
          <w:szCs w:val="22"/>
        </w:rPr>
        <w:t>a</w:t>
      </w:r>
      <w:r w:rsidRPr="00B87E18">
        <w:rPr>
          <w:sz w:val="22"/>
          <w:szCs w:val="22"/>
        </w:rPr>
        <w:t xml:space="preserve"> v jiný den. Za doručení do emailové schránky </w:t>
      </w:r>
      <w:r>
        <w:rPr>
          <w:sz w:val="22"/>
          <w:szCs w:val="22"/>
        </w:rPr>
        <w:t>prodávajícího</w:t>
      </w:r>
      <w:r w:rsidRPr="00B87E18">
        <w:rPr>
          <w:sz w:val="22"/>
          <w:szCs w:val="22"/>
        </w:rPr>
        <w:t xml:space="preserve"> se považuje rovněž zachycení zprávy ve spamovém či jiném filtru. </w:t>
      </w:r>
    </w:p>
    <w:p w14:paraId="7E326BAB" w14:textId="19D008D7" w:rsidR="004E203B" w:rsidRDefault="004E203B" w:rsidP="00817663">
      <w:pPr>
        <w:pStyle w:val="rove2"/>
        <w:widowControl w:val="0"/>
        <w:tabs>
          <w:tab w:val="clear" w:pos="574"/>
        </w:tabs>
        <w:ind w:left="567" w:hanging="567"/>
        <w:rPr>
          <w:sz w:val="22"/>
          <w:szCs w:val="22"/>
        </w:rPr>
      </w:pPr>
      <w:r w:rsidRPr="004C64EA">
        <w:rPr>
          <w:sz w:val="22"/>
          <w:szCs w:val="22"/>
        </w:rPr>
        <w:t>V případě oprávněného nároku na reklamaci prodávající nese veškeré náklady spojené s uplatněním záruční opravy, vč. dopravy do servisního střediska a zpět na adresu kupujícího</w:t>
      </w:r>
      <w:r>
        <w:rPr>
          <w:sz w:val="22"/>
          <w:szCs w:val="22"/>
        </w:rPr>
        <w:t xml:space="preserve"> </w:t>
      </w:r>
      <w:r w:rsidRPr="004C64EA">
        <w:rPr>
          <w:sz w:val="22"/>
          <w:szCs w:val="22"/>
        </w:rPr>
        <w:t>(pokud si to prodávající vyžádá)</w:t>
      </w:r>
      <w:r>
        <w:rPr>
          <w:sz w:val="22"/>
          <w:szCs w:val="22"/>
        </w:rPr>
        <w:t>.</w:t>
      </w:r>
    </w:p>
    <w:p w14:paraId="49A3BCD5" w14:textId="6E52EBF1" w:rsidR="00D44F5A" w:rsidRDefault="00D44F5A" w:rsidP="00817663">
      <w:pPr>
        <w:pStyle w:val="rove2"/>
        <w:widowControl w:val="0"/>
        <w:tabs>
          <w:tab w:val="clear" w:pos="574"/>
        </w:tabs>
        <w:ind w:left="567" w:hanging="567"/>
        <w:rPr>
          <w:sz w:val="22"/>
          <w:szCs w:val="22"/>
        </w:rPr>
      </w:pPr>
      <w:r w:rsidRPr="00456BF7">
        <w:rPr>
          <w:sz w:val="22"/>
          <w:szCs w:val="22"/>
        </w:rPr>
        <w:t xml:space="preserve">Prodávající </w:t>
      </w:r>
      <w:r>
        <w:rPr>
          <w:sz w:val="22"/>
          <w:szCs w:val="22"/>
        </w:rPr>
        <w:t xml:space="preserve">se zavazuje být připraven poskytovat </w:t>
      </w:r>
      <w:r w:rsidRPr="00456BF7">
        <w:rPr>
          <w:sz w:val="22"/>
          <w:szCs w:val="22"/>
        </w:rPr>
        <w:t>mimozáruční servis po dobu záruky na odstranění vad, na které se záruka nebude vztahovat</w:t>
      </w:r>
      <w:r w:rsidR="00B60EA8">
        <w:rPr>
          <w:sz w:val="22"/>
          <w:szCs w:val="22"/>
        </w:rPr>
        <w:t>, a to za ceny a podmínky (zejména termín plnění) v místě a čase obvyklé</w:t>
      </w:r>
      <w:r w:rsidRPr="00456BF7">
        <w:rPr>
          <w:sz w:val="22"/>
          <w:szCs w:val="22"/>
        </w:rPr>
        <w:t>.</w:t>
      </w:r>
    </w:p>
    <w:p w14:paraId="14A13DA9" w14:textId="240E5BC2" w:rsidR="00177C07" w:rsidRPr="00C66A3C" w:rsidRDefault="00D44F5A" w:rsidP="002A01CE">
      <w:pPr>
        <w:pStyle w:val="rove2"/>
        <w:widowControl w:val="0"/>
        <w:tabs>
          <w:tab w:val="clear" w:pos="574"/>
        </w:tabs>
        <w:ind w:left="567" w:hanging="567"/>
        <w:rPr>
          <w:sz w:val="22"/>
          <w:szCs w:val="22"/>
        </w:rPr>
      </w:pPr>
      <w:r w:rsidRPr="00AD6E11">
        <w:rPr>
          <w:sz w:val="22"/>
          <w:szCs w:val="22"/>
        </w:rPr>
        <w:t xml:space="preserve">Po </w:t>
      </w:r>
      <w:r w:rsidRPr="002B15D1">
        <w:rPr>
          <w:bCs/>
          <w:sz w:val="22"/>
          <w:szCs w:val="22"/>
        </w:rPr>
        <w:t>celou</w:t>
      </w:r>
      <w:r w:rsidRPr="00AD6E11">
        <w:rPr>
          <w:sz w:val="22"/>
          <w:szCs w:val="22"/>
        </w:rPr>
        <w:t xml:space="preserve"> dobu </w:t>
      </w:r>
      <w:r w:rsidR="00E07C7C">
        <w:rPr>
          <w:sz w:val="22"/>
          <w:szCs w:val="22"/>
        </w:rPr>
        <w:t>provozování</w:t>
      </w:r>
      <w:r w:rsidRPr="00AD6E11">
        <w:rPr>
          <w:sz w:val="22"/>
          <w:szCs w:val="22"/>
        </w:rPr>
        <w:t xml:space="preserve"> </w:t>
      </w:r>
      <w:r w:rsidR="0028320C">
        <w:rPr>
          <w:sz w:val="22"/>
          <w:szCs w:val="22"/>
        </w:rPr>
        <w:t>zboží</w:t>
      </w:r>
      <w:r w:rsidRPr="00AD6E11">
        <w:rPr>
          <w:sz w:val="22"/>
          <w:szCs w:val="22"/>
        </w:rPr>
        <w:t xml:space="preserve"> se prodávající zavazuje být připraven provádět pozáruční opravy, a to za ceny a </w:t>
      </w:r>
      <w:r w:rsidR="00B60EA8">
        <w:rPr>
          <w:sz w:val="22"/>
          <w:szCs w:val="22"/>
        </w:rPr>
        <w:t>podmínky</w:t>
      </w:r>
      <w:r w:rsidRPr="00AD6E11">
        <w:rPr>
          <w:sz w:val="22"/>
          <w:szCs w:val="22"/>
        </w:rPr>
        <w:t xml:space="preserve"> </w:t>
      </w:r>
      <w:r w:rsidR="00B60EA8">
        <w:rPr>
          <w:sz w:val="22"/>
          <w:szCs w:val="22"/>
        </w:rPr>
        <w:t>(</w:t>
      </w:r>
      <w:r w:rsidRPr="00AD6E11">
        <w:rPr>
          <w:sz w:val="22"/>
          <w:szCs w:val="22"/>
        </w:rPr>
        <w:t>zejména termín plnění</w:t>
      </w:r>
      <w:r w:rsidR="00B60EA8">
        <w:rPr>
          <w:sz w:val="22"/>
          <w:szCs w:val="22"/>
        </w:rPr>
        <w:t>) v místě a čase obvyklé</w:t>
      </w:r>
      <w:r w:rsidRPr="00AD6E11">
        <w:rPr>
          <w:sz w:val="22"/>
          <w:szCs w:val="22"/>
        </w:rPr>
        <w:t>.</w:t>
      </w:r>
    </w:p>
    <w:p w14:paraId="14829712" w14:textId="4B9500FD" w:rsidR="00CB599D" w:rsidRDefault="00177C07" w:rsidP="002130D8">
      <w:pPr>
        <w:pStyle w:val="rove2"/>
        <w:tabs>
          <w:tab w:val="clear" w:pos="574"/>
        </w:tabs>
        <w:ind w:left="567" w:hanging="567"/>
        <w:rPr>
          <w:sz w:val="22"/>
          <w:szCs w:val="22"/>
        </w:rPr>
      </w:pPr>
      <w:r w:rsidRPr="00574D13">
        <w:rPr>
          <w:sz w:val="22"/>
          <w:szCs w:val="22"/>
        </w:rPr>
        <w:t xml:space="preserve">Obecně platí, že jakékoliv nároky plynoucí z některé z poskytnutých garancí, uplatněné kupujícím </w:t>
      </w:r>
      <w:r w:rsidRPr="00EC7F93">
        <w:rPr>
          <w:sz w:val="22"/>
          <w:szCs w:val="22"/>
        </w:rPr>
        <w:t>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14:paraId="2E53C181" w14:textId="77777777" w:rsidR="002036A1" w:rsidRDefault="002036A1" w:rsidP="00C21220">
      <w:pPr>
        <w:pStyle w:val="rove2"/>
        <w:numPr>
          <w:ilvl w:val="0"/>
          <w:numId w:val="0"/>
        </w:numPr>
        <w:ind w:left="567"/>
        <w:rPr>
          <w:sz w:val="22"/>
          <w:szCs w:val="22"/>
        </w:rPr>
      </w:pPr>
    </w:p>
    <w:p w14:paraId="504796E5" w14:textId="77777777" w:rsidR="004D793E" w:rsidRDefault="00177C07">
      <w:pPr>
        <w:pStyle w:val="rove1"/>
        <w:widowControl w:val="0"/>
        <w:tabs>
          <w:tab w:val="clear" w:pos="360"/>
          <w:tab w:val="num" w:pos="3763"/>
        </w:tabs>
        <w:spacing w:after="120"/>
        <w:ind w:left="709" w:hanging="709"/>
        <w:jc w:val="center"/>
        <w:rPr>
          <w:sz w:val="22"/>
          <w:szCs w:val="22"/>
          <w:lang w:eastAsia="en-US"/>
        </w:rPr>
      </w:pPr>
      <w:bookmarkStart w:id="4" w:name="_Toc141841032"/>
      <w:bookmarkEnd w:id="4"/>
      <w:r w:rsidRPr="00574D13">
        <w:rPr>
          <w:sz w:val="22"/>
          <w:szCs w:val="22"/>
          <w:lang w:eastAsia="en-US"/>
        </w:rPr>
        <w:t>Smluvní pokuty</w:t>
      </w:r>
      <w:r w:rsidR="00634351">
        <w:rPr>
          <w:sz w:val="22"/>
          <w:szCs w:val="22"/>
          <w:lang w:eastAsia="en-US"/>
        </w:rPr>
        <w:t xml:space="preserve"> a úroky z prodlení</w:t>
      </w:r>
    </w:p>
    <w:p w14:paraId="6574B8D7" w14:textId="412EA7A8" w:rsidR="00177C07" w:rsidRPr="00B963F3" w:rsidRDefault="00425171" w:rsidP="00B0157F">
      <w:pPr>
        <w:pStyle w:val="rove2"/>
        <w:tabs>
          <w:tab w:val="clear" w:pos="574"/>
          <w:tab w:val="num" w:pos="567"/>
        </w:tabs>
        <w:ind w:left="567" w:hanging="567"/>
        <w:rPr>
          <w:sz w:val="22"/>
          <w:szCs w:val="22"/>
        </w:rPr>
      </w:pPr>
      <w:r w:rsidRPr="00425171">
        <w:rPr>
          <w:sz w:val="22"/>
          <w:szCs w:val="22"/>
        </w:rPr>
        <w:t>Prodávající má právo po kupujícím, který je v prodlení s úhradou faktury</w:t>
      </w:r>
      <w:r w:rsidR="00B60EA8">
        <w:rPr>
          <w:sz w:val="22"/>
          <w:szCs w:val="22"/>
        </w:rPr>
        <w:t>,</w:t>
      </w:r>
      <w:r w:rsidRPr="00425171">
        <w:rPr>
          <w:sz w:val="22"/>
          <w:szCs w:val="22"/>
        </w:rPr>
        <w:t xml:space="preserve"> požadovat uhrazení úroku z prodlení celkem ve výši 0,05 % z dlužné částky za každý den prodlení. </w:t>
      </w:r>
    </w:p>
    <w:p w14:paraId="48397316" w14:textId="49E4C454" w:rsidR="00253298" w:rsidRPr="008A0AC6" w:rsidRDefault="00425171" w:rsidP="008A0AC6">
      <w:pPr>
        <w:pStyle w:val="rove2"/>
        <w:ind w:left="567" w:hanging="567"/>
        <w:rPr>
          <w:sz w:val="22"/>
          <w:szCs w:val="22"/>
        </w:rPr>
      </w:pPr>
      <w:r w:rsidRPr="008A0AC6">
        <w:rPr>
          <w:sz w:val="22"/>
          <w:szCs w:val="22"/>
        </w:rPr>
        <w:t>Kupující je oprávněn u</w:t>
      </w:r>
      <w:r w:rsidR="00AA0D34" w:rsidRPr="008A0AC6">
        <w:rPr>
          <w:sz w:val="22"/>
          <w:szCs w:val="22"/>
        </w:rPr>
        <w:t xml:space="preserve">platnit smluvní pokutu ve výši </w:t>
      </w:r>
      <w:r w:rsidR="00871FF8" w:rsidRPr="008A0AC6">
        <w:rPr>
          <w:sz w:val="22"/>
          <w:szCs w:val="22"/>
        </w:rPr>
        <w:t xml:space="preserve">0,05 % </w:t>
      </w:r>
      <w:r w:rsidR="00E04473">
        <w:rPr>
          <w:sz w:val="22"/>
          <w:szCs w:val="22"/>
        </w:rPr>
        <w:t xml:space="preserve">celkové </w:t>
      </w:r>
      <w:r w:rsidR="00871FF8" w:rsidRPr="008A0AC6">
        <w:rPr>
          <w:sz w:val="22"/>
          <w:szCs w:val="22"/>
        </w:rPr>
        <w:t>kupní ceny</w:t>
      </w:r>
      <w:r w:rsidRPr="008A0AC6">
        <w:rPr>
          <w:sz w:val="22"/>
          <w:szCs w:val="22"/>
        </w:rPr>
        <w:t xml:space="preserve"> </w:t>
      </w:r>
      <w:r w:rsidR="008A0AC6" w:rsidRPr="008A0AC6">
        <w:rPr>
          <w:sz w:val="22"/>
          <w:szCs w:val="22"/>
        </w:rPr>
        <w:t xml:space="preserve">bez DPH </w:t>
      </w:r>
      <w:r w:rsidR="00E04473">
        <w:rPr>
          <w:sz w:val="22"/>
          <w:szCs w:val="22"/>
        </w:rPr>
        <w:t xml:space="preserve">za celý předmět plnění, a to </w:t>
      </w:r>
      <w:r w:rsidRPr="008A0AC6">
        <w:rPr>
          <w:sz w:val="22"/>
          <w:szCs w:val="22"/>
        </w:rPr>
        <w:t xml:space="preserve">za každý započatý den prodlení prodávajícího s dodáním předmětu </w:t>
      </w:r>
      <w:r w:rsidR="00E04473">
        <w:rPr>
          <w:sz w:val="22"/>
          <w:szCs w:val="22"/>
        </w:rPr>
        <w:t>plnění nebo jeho části</w:t>
      </w:r>
      <w:r w:rsidR="00E04473" w:rsidRPr="008A0AC6">
        <w:rPr>
          <w:sz w:val="22"/>
          <w:szCs w:val="22"/>
        </w:rPr>
        <w:t xml:space="preserve"> </w:t>
      </w:r>
      <w:r w:rsidRPr="008A0AC6">
        <w:rPr>
          <w:sz w:val="22"/>
          <w:szCs w:val="22"/>
        </w:rPr>
        <w:t xml:space="preserve">ve smluveném termínu. </w:t>
      </w:r>
    </w:p>
    <w:p w14:paraId="40260916" w14:textId="752A1D92" w:rsidR="00C855C1" w:rsidRPr="00CC5E37" w:rsidRDefault="00425171" w:rsidP="00CC5E37">
      <w:pPr>
        <w:pStyle w:val="rove2"/>
        <w:ind w:left="567" w:hanging="567"/>
        <w:rPr>
          <w:sz w:val="22"/>
          <w:szCs w:val="22"/>
        </w:rPr>
      </w:pPr>
      <w:r w:rsidRPr="00CC5E37">
        <w:rPr>
          <w:sz w:val="22"/>
          <w:szCs w:val="22"/>
        </w:rPr>
        <w:t xml:space="preserve">Kupující je oprávněn uplatnit smluvní pokutu ve výši 500,- Kč za každý započatý den prodlení prodávajícího nad stanovenou dobu odstranění </w:t>
      </w:r>
      <w:r w:rsidR="00A00976" w:rsidRPr="00CC5E37">
        <w:rPr>
          <w:sz w:val="22"/>
          <w:szCs w:val="22"/>
        </w:rPr>
        <w:t>vady dle čl. 8.6. této smlouvy</w:t>
      </w:r>
      <w:r w:rsidRPr="00CC5E37">
        <w:rPr>
          <w:sz w:val="22"/>
          <w:szCs w:val="22"/>
        </w:rPr>
        <w:t xml:space="preserve">. Při poskytnutí náhradního </w:t>
      </w:r>
      <w:r w:rsidR="00CC5E37" w:rsidRPr="00CC5E37">
        <w:rPr>
          <w:sz w:val="22"/>
          <w:szCs w:val="22"/>
        </w:rPr>
        <w:t>předmět</w:t>
      </w:r>
      <w:r w:rsidR="00CC5E37">
        <w:rPr>
          <w:sz w:val="22"/>
          <w:szCs w:val="22"/>
        </w:rPr>
        <w:t>u</w:t>
      </w:r>
      <w:r w:rsidR="00CC5E37" w:rsidRPr="00CC5E37">
        <w:rPr>
          <w:sz w:val="22"/>
          <w:szCs w:val="22"/>
        </w:rPr>
        <w:t xml:space="preserve"> plnění</w:t>
      </w:r>
      <w:r w:rsidRPr="00CC5E37">
        <w:rPr>
          <w:sz w:val="22"/>
          <w:szCs w:val="22"/>
        </w:rPr>
        <w:t xml:space="preserve"> se smluvní pokuta nebude uplatňovat. Náklady spojené s převozem náhradního </w:t>
      </w:r>
      <w:r w:rsidR="00CC5E37" w:rsidRPr="00CC5E37">
        <w:rPr>
          <w:sz w:val="22"/>
          <w:szCs w:val="22"/>
        </w:rPr>
        <w:t>předmětu plnění</w:t>
      </w:r>
      <w:r w:rsidRPr="00CC5E37">
        <w:rPr>
          <w:sz w:val="22"/>
          <w:szCs w:val="22"/>
        </w:rPr>
        <w:t xml:space="preserve"> hradí prodávající.</w:t>
      </w:r>
      <w:r w:rsidR="00B60EA8">
        <w:rPr>
          <w:sz w:val="22"/>
          <w:szCs w:val="22"/>
        </w:rPr>
        <w:t xml:space="preserve"> </w:t>
      </w:r>
      <w:r w:rsidR="005C7D59">
        <w:rPr>
          <w:sz w:val="22"/>
          <w:szCs w:val="22"/>
        </w:rPr>
        <w:t>Vlastnosti n</w:t>
      </w:r>
      <w:r w:rsidR="00B60EA8">
        <w:rPr>
          <w:sz w:val="22"/>
          <w:szCs w:val="22"/>
        </w:rPr>
        <w:t>áhradní</w:t>
      </w:r>
      <w:r w:rsidR="005C7D59">
        <w:rPr>
          <w:sz w:val="22"/>
          <w:szCs w:val="22"/>
        </w:rPr>
        <w:t>ho</w:t>
      </w:r>
      <w:r w:rsidR="00B60EA8">
        <w:rPr>
          <w:sz w:val="22"/>
          <w:szCs w:val="22"/>
        </w:rPr>
        <w:t xml:space="preserve"> předmět</w:t>
      </w:r>
      <w:r w:rsidR="005C7D59">
        <w:rPr>
          <w:sz w:val="22"/>
          <w:szCs w:val="22"/>
        </w:rPr>
        <w:t>u</w:t>
      </w:r>
      <w:r w:rsidR="00B60EA8">
        <w:rPr>
          <w:sz w:val="22"/>
          <w:szCs w:val="22"/>
        </w:rPr>
        <w:t xml:space="preserve"> plnění musí </w:t>
      </w:r>
      <w:r w:rsidR="005C7D59">
        <w:rPr>
          <w:sz w:val="22"/>
          <w:szCs w:val="22"/>
        </w:rPr>
        <w:t>minimálně dosahovat</w:t>
      </w:r>
      <w:r w:rsidR="00B60EA8">
        <w:rPr>
          <w:sz w:val="22"/>
          <w:szCs w:val="22"/>
        </w:rPr>
        <w:t xml:space="preserve"> </w:t>
      </w:r>
      <w:r w:rsidR="005C7D59">
        <w:rPr>
          <w:sz w:val="22"/>
          <w:szCs w:val="22"/>
        </w:rPr>
        <w:t>vlastností předmětu plnění požadovaných touto smlouvou a jejími přílohami.</w:t>
      </w:r>
    </w:p>
    <w:p w14:paraId="00D06A9F" w14:textId="010F0D73" w:rsidR="00C701F7" w:rsidRDefault="00C701F7" w:rsidP="0064458D">
      <w:pPr>
        <w:pStyle w:val="rove2"/>
        <w:tabs>
          <w:tab w:val="clear" w:pos="574"/>
          <w:tab w:val="num" w:pos="567"/>
        </w:tabs>
        <w:ind w:left="567" w:hanging="567"/>
        <w:rPr>
          <w:sz w:val="22"/>
          <w:szCs w:val="22"/>
        </w:rPr>
      </w:pPr>
      <w:r w:rsidRPr="00425171">
        <w:rPr>
          <w:sz w:val="22"/>
          <w:szCs w:val="22"/>
        </w:rPr>
        <w:t>Zaplacením smluvní pokuty prodávajícím není dotčeno právo kupujícího na náhradu prokazatelně vzniklé škody.</w:t>
      </w:r>
    </w:p>
    <w:p w14:paraId="5C39A8BB" w14:textId="77777777" w:rsidR="00814C5C" w:rsidRPr="00814C5C" w:rsidRDefault="00B87E18" w:rsidP="00396C73">
      <w:pPr>
        <w:pStyle w:val="rove2"/>
        <w:ind w:left="567" w:hanging="567"/>
        <w:rPr>
          <w:sz w:val="22"/>
          <w:szCs w:val="22"/>
        </w:rPr>
      </w:pPr>
      <w:r w:rsidRPr="00B87E18">
        <w:rPr>
          <w:iCs/>
          <w:sz w:val="22"/>
          <w:szCs w:val="22"/>
        </w:rPr>
        <w:t>Nárok na zaplacení jakékoli smluvní pokuty nevznikne tehdy, jestliže k porušení povinnosti došlo v důsledku případu vyšší moci.</w:t>
      </w:r>
    </w:p>
    <w:p w14:paraId="646EE3F6" w14:textId="32C31C68" w:rsidR="00814C5C" w:rsidRPr="00396C73" w:rsidRDefault="00814C5C" w:rsidP="00396C73">
      <w:pPr>
        <w:pStyle w:val="rove2"/>
        <w:ind w:left="567" w:hanging="567"/>
        <w:rPr>
          <w:sz w:val="20"/>
          <w:szCs w:val="22"/>
        </w:rPr>
      </w:pPr>
      <w:r>
        <w:rPr>
          <w:sz w:val="22"/>
        </w:rPr>
        <w:t>Prodávající</w:t>
      </w:r>
      <w:r w:rsidR="009F08E2">
        <w:rPr>
          <w:sz w:val="22"/>
        </w:rPr>
        <w:t xml:space="preserve"> bere na vědomí, že pokud </w:t>
      </w:r>
      <w:r>
        <w:rPr>
          <w:sz w:val="22"/>
        </w:rPr>
        <w:t>kupujícímu</w:t>
      </w:r>
      <w:r w:rsidRPr="00396C73">
        <w:rPr>
          <w:sz w:val="22"/>
        </w:rPr>
        <w:t xml:space="preserve"> vznikne právo účtovat smluvní pokutu dle této smlouvy, je </w:t>
      </w:r>
      <w:r>
        <w:rPr>
          <w:sz w:val="22"/>
        </w:rPr>
        <w:t>kupující</w:t>
      </w:r>
      <w:r w:rsidRPr="00396C73">
        <w:rPr>
          <w:sz w:val="22"/>
        </w:rPr>
        <w:t xml:space="preserve"> oprávněn tak vždy učinit, nicméně není to jeho povinností. </w:t>
      </w:r>
      <w:r>
        <w:rPr>
          <w:sz w:val="22"/>
        </w:rPr>
        <w:t>Kupující</w:t>
      </w:r>
      <w:r w:rsidRPr="00396C73">
        <w:rPr>
          <w:sz w:val="22"/>
        </w:rPr>
        <w:t xml:space="preserve"> má právo při svém rozhodování o uplatnění smluvních pokut dle této smlouvy zohledňovat jako spravedlivý a poctivý obchodník veškeré okolnosti vzniku nároku na smluvní pokutu, včetně objektivních důvodů porušení smlouvy na straně</w:t>
      </w:r>
      <w:r>
        <w:rPr>
          <w:sz w:val="22"/>
        </w:rPr>
        <w:t xml:space="preserve"> prodávajícího</w:t>
      </w:r>
      <w:r w:rsidRPr="00396C73">
        <w:rPr>
          <w:sz w:val="22"/>
        </w:rPr>
        <w:t xml:space="preserve"> či míru škody vzniklé v majetkové sféře </w:t>
      </w:r>
      <w:r>
        <w:rPr>
          <w:sz w:val="22"/>
        </w:rPr>
        <w:t>kupujícího</w:t>
      </w:r>
      <w:r w:rsidRPr="00396C73">
        <w:rPr>
          <w:sz w:val="22"/>
        </w:rPr>
        <w:t xml:space="preserve">, to vše s přihlédnutím k racionálnímu a spravedlivému uspořádání vzájemných vztahů (pozn.: pokud se však </w:t>
      </w:r>
      <w:r>
        <w:rPr>
          <w:sz w:val="22"/>
        </w:rPr>
        <w:t>kupující</w:t>
      </w:r>
      <w:r w:rsidRPr="00396C73">
        <w:rPr>
          <w:sz w:val="22"/>
        </w:rPr>
        <w:t xml:space="preserve"> rozhodne smluvní pokutu v případě vzniku nároku na její zaplacení vyúčtovat, není </w:t>
      </w:r>
      <w:r>
        <w:rPr>
          <w:sz w:val="22"/>
        </w:rPr>
        <w:t>prodávající</w:t>
      </w:r>
      <w:r w:rsidRPr="00396C73">
        <w:rPr>
          <w:sz w:val="22"/>
        </w:rPr>
        <w:t xml:space="preserve"> oprávněn s ohledem na výše uvedené aspekty namítat, že smluvní pokuta neměla být účtována).</w:t>
      </w:r>
    </w:p>
    <w:p w14:paraId="68553187" w14:textId="0193E388" w:rsidR="00447528" w:rsidRDefault="00447528" w:rsidP="003E1C92">
      <w:pPr>
        <w:pStyle w:val="rove2"/>
        <w:numPr>
          <w:ilvl w:val="0"/>
          <w:numId w:val="0"/>
        </w:numPr>
        <w:rPr>
          <w:sz w:val="22"/>
          <w:szCs w:val="22"/>
        </w:rPr>
      </w:pPr>
    </w:p>
    <w:p w14:paraId="0918BF22" w14:textId="0516A8BB" w:rsidR="00356027" w:rsidRDefault="00356027" w:rsidP="003E1C92">
      <w:pPr>
        <w:pStyle w:val="rove2"/>
        <w:numPr>
          <w:ilvl w:val="0"/>
          <w:numId w:val="0"/>
        </w:numPr>
        <w:rPr>
          <w:sz w:val="22"/>
          <w:szCs w:val="22"/>
        </w:rPr>
      </w:pPr>
    </w:p>
    <w:p w14:paraId="5153D304" w14:textId="77777777" w:rsidR="00C61F18" w:rsidRPr="00396C73" w:rsidRDefault="00C61F18" w:rsidP="003E1C92">
      <w:pPr>
        <w:pStyle w:val="rove2"/>
        <w:numPr>
          <w:ilvl w:val="0"/>
          <w:numId w:val="0"/>
        </w:numPr>
        <w:rPr>
          <w:sz w:val="22"/>
          <w:szCs w:val="22"/>
        </w:rPr>
      </w:pPr>
    </w:p>
    <w:p w14:paraId="4C64C814" w14:textId="46EF48AD" w:rsidR="009A3230" w:rsidRPr="002A7A9C" w:rsidRDefault="009A3230" w:rsidP="002A7A9C">
      <w:pPr>
        <w:pStyle w:val="rove1"/>
        <w:widowControl w:val="0"/>
        <w:tabs>
          <w:tab w:val="clear" w:pos="360"/>
          <w:tab w:val="num" w:pos="3763"/>
        </w:tabs>
        <w:spacing w:after="120"/>
        <w:ind w:left="709" w:hanging="709"/>
        <w:jc w:val="center"/>
        <w:rPr>
          <w:sz w:val="22"/>
          <w:szCs w:val="22"/>
          <w:lang w:eastAsia="en-US"/>
        </w:rPr>
      </w:pPr>
      <w:r>
        <w:rPr>
          <w:sz w:val="22"/>
          <w:szCs w:val="22"/>
          <w:lang w:eastAsia="en-US"/>
        </w:rPr>
        <w:t>Účinnost smlouvy</w:t>
      </w:r>
    </w:p>
    <w:p w14:paraId="515C768A" w14:textId="5C1E6A4B" w:rsidR="009A3230" w:rsidRDefault="463DFA4A" w:rsidP="00BF4927">
      <w:pPr>
        <w:pStyle w:val="rove2"/>
        <w:tabs>
          <w:tab w:val="clear" w:pos="574"/>
          <w:tab w:val="num" w:pos="567"/>
        </w:tabs>
        <w:ind w:left="567" w:hanging="567"/>
        <w:rPr>
          <w:sz w:val="22"/>
          <w:szCs w:val="22"/>
        </w:rPr>
      </w:pPr>
      <w:r w:rsidRPr="463DFA4A">
        <w:rPr>
          <w:sz w:val="22"/>
          <w:szCs w:val="22"/>
        </w:rPr>
        <w:t xml:space="preserve">Smlouva nabývá účinnosti dnem jejího zveřejnění na Portálu veřejné správy v Registru smluv, které zprostředkuje kupující. O nabytí účinnosti smlouvy se kupující zavazuje informovat prodávajícího bez zbytečného odkladu, a to na e-mailovou adresu </w:t>
      </w:r>
      <w:r w:rsidR="00AE23FE" w:rsidRPr="00AE23FE">
        <w:rPr>
          <w:highlight w:val="cyan"/>
        </w:rPr>
        <w:t>(DOPLNÍ PRODÁVAJÍCÍ)</w:t>
      </w:r>
      <w:r w:rsidRPr="463DFA4A">
        <w:rPr>
          <w:rFonts w:ascii="Garamond" w:hAnsi="Garamond"/>
          <w:sz w:val="22"/>
          <w:szCs w:val="22"/>
        </w:rPr>
        <w:t>.</w:t>
      </w:r>
    </w:p>
    <w:p w14:paraId="4CECDC10" w14:textId="77777777" w:rsidR="001C3163" w:rsidRPr="001C3163" w:rsidRDefault="001C3163" w:rsidP="001C3163">
      <w:pPr>
        <w:pStyle w:val="rove1"/>
        <w:widowControl w:val="0"/>
        <w:tabs>
          <w:tab w:val="clear" w:pos="360"/>
          <w:tab w:val="num" w:pos="3763"/>
        </w:tabs>
        <w:spacing w:after="120"/>
        <w:ind w:left="709" w:hanging="709"/>
        <w:jc w:val="center"/>
        <w:rPr>
          <w:sz w:val="22"/>
          <w:szCs w:val="22"/>
          <w:lang w:eastAsia="en-US"/>
        </w:rPr>
      </w:pPr>
      <w:r w:rsidRPr="00F62CFA">
        <w:rPr>
          <w:sz w:val="22"/>
          <w:szCs w:val="22"/>
          <w:lang w:eastAsia="en-US"/>
        </w:rPr>
        <w:t>Vyšší moc, prodlení smluvních stran</w:t>
      </w:r>
    </w:p>
    <w:p w14:paraId="58085C11" w14:textId="77777777" w:rsidR="00B178F9" w:rsidRPr="003E0E30" w:rsidRDefault="00B178F9" w:rsidP="00B178F9">
      <w:pPr>
        <w:pStyle w:val="rove2"/>
        <w:widowControl w:val="0"/>
        <w:ind w:left="567" w:hanging="567"/>
        <w:rPr>
          <w:sz w:val="22"/>
          <w:szCs w:val="22"/>
        </w:rPr>
      </w:pPr>
      <w:bookmarkStart w:id="5" w:name="_Hlk66092827"/>
      <w:r w:rsidRPr="003E0E30">
        <w:rPr>
          <w:sz w:val="22"/>
          <w:szCs w:val="22"/>
        </w:rPr>
        <w:t xml:space="preserve">Pokud některé ze Smluvních stran brání ve splnění jakékoli její povinnosti z této smlouvy překážka v podobě vyšší moci, nebude tato </w:t>
      </w:r>
      <w:r w:rsidRPr="004A0912">
        <w:rPr>
          <w:sz w:val="22"/>
          <w:szCs w:val="22"/>
        </w:rPr>
        <w:t>s</w:t>
      </w:r>
      <w:r w:rsidRPr="003E0E30">
        <w:rPr>
          <w:sz w:val="22"/>
          <w:szCs w:val="22"/>
        </w:rPr>
        <w:t>mluvní strana</w:t>
      </w:r>
      <w:r>
        <w:rPr>
          <w:sz w:val="22"/>
          <w:szCs w:val="22"/>
        </w:rPr>
        <w:t xml:space="preserve"> odpovědná za újmu plynoucí z jejího porušení, avšak překážka v podobě vyšší moci lhůtu k plnění nestaví a nebrání tak možnosti odstoupení od smlouvy v případě prodlení s plněním či z jiných důvodů stanovených touto smlouvou či OZ. </w:t>
      </w:r>
      <w:r w:rsidRPr="003E0E30">
        <w:rPr>
          <w:sz w:val="22"/>
          <w:szCs w:val="22"/>
        </w:rPr>
        <w:t xml:space="preserve"> Pro vyloučení pochybností se předchozí věta uplatní pouze ve vztahu k povinnosti, jejíž splnění je přímo nebo bezprostředně vyloučeno vyšší mocí.</w:t>
      </w:r>
    </w:p>
    <w:p w14:paraId="53C0D0D1" w14:textId="60D3E79A" w:rsidR="00B178F9" w:rsidRPr="003E0E30" w:rsidRDefault="00B178F9" w:rsidP="00B178F9">
      <w:pPr>
        <w:pStyle w:val="rove2"/>
        <w:widowControl w:val="0"/>
        <w:numPr>
          <w:ilvl w:val="0"/>
          <w:numId w:val="0"/>
        </w:numPr>
        <w:ind w:left="567"/>
        <w:rPr>
          <w:sz w:val="22"/>
          <w:szCs w:val="22"/>
        </w:rPr>
      </w:pPr>
      <w:r w:rsidRPr="003E0E30">
        <w:rPr>
          <w:sz w:val="22"/>
          <w:szCs w:val="22"/>
        </w:rPr>
        <w:t xml:space="preserve">Vyšší mocí se pro účely této smlouvy rozumí mimořádná událost, okolnost nebo překážka, kterou, ani při vynaložení náležité péče, nemohl </w:t>
      </w:r>
      <w:r>
        <w:rPr>
          <w:sz w:val="22"/>
          <w:szCs w:val="22"/>
        </w:rPr>
        <w:t>p</w:t>
      </w:r>
      <w:r w:rsidRPr="003E0E30">
        <w:rPr>
          <w:sz w:val="22"/>
          <w:szCs w:val="22"/>
        </w:rPr>
        <w:t xml:space="preserve">rodávající před podáním nabídky (nabídka byla </w:t>
      </w:r>
      <w:r>
        <w:rPr>
          <w:sz w:val="22"/>
          <w:szCs w:val="22"/>
        </w:rPr>
        <w:t>p</w:t>
      </w:r>
      <w:r w:rsidR="00BF7058">
        <w:rPr>
          <w:sz w:val="22"/>
          <w:szCs w:val="22"/>
        </w:rPr>
        <w:t xml:space="preserve">rodávajícím podána dne </w:t>
      </w:r>
      <w:r w:rsidR="00AE23FE" w:rsidRPr="00AE23FE">
        <w:rPr>
          <w:sz w:val="22"/>
          <w:szCs w:val="22"/>
          <w:highlight w:val="cyan"/>
        </w:rPr>
        <w:t>(DOPLNÍ KUPUJÍCÍ)</w:t>
      </w:r>
      <w:r w:rsidRPr="003E0E30">
        <w:rPr>
          <w:sz w:val="22"/>
          <w:szCs w:val="22"/>
        </w:rPr>
        <w:t xml:space="preserve"> a </w:t>
      </w:r>
      <w:r>
        <w:rPr>
          <w:sz w:val="22"/>
          <w:szCs w:val="22"/>
        </w:rPr>
        <w:t>k</w:t>
      </w:r>
      <w:r w:rsidRPr="003E0E30">
        <w:rPr>
          <w:sz w:val="22"/>
          <w:szCs w:val="22"/>
        </w:rPr>
        <w:t xml:space="preserve">upující před uzavřením </w:t>
      </w:r>
      <w:r>
        <w:rPr>
          <w:sz w:val="22"/>
          <w:szCs w:val="22"/>
        </w:rPr>
        <w:t xml:space="preserve">této </w:t>
      </w:r>
      <w:r w:rsidRPr="003E0E30">
        <w:rPr>
          <w:sz w:val="22"/>
          <w:szCs w:val="22"/>
        </w:rPr>
        <w:t xml:space="preserve">smlouvy předvídat ani ji předejít a která je mimo jakoukoliv kontrolu takové </w:t>
      </w:r>
      <w:r>
        <w:rPr>
          <w:sz w:val="22"/>
          <w:szCs w:val="22"/>
        </w:rPr>
        <w:t>s</w:t>
      </w:r>
      <w:r w:rsidRPr="003E0E30">
        <w:rPr>
          <w:sz w:val="22"/>
          <w:szCs w:val="22"/>
        </w:rPr>
        <w:t xml:space="preserve">mluvní strany a nebyla způsobena úmyslně ani z nedbalosti jednáním nebo opomenutím této </w:t>
      </w:r>
      <w:r>
        <w:rPr>
          <w:sz w:val="22"/>
          <w:szCs w:val="22"/>
        </w:rPr>
        <w:t>s</w:t>
      </w:r>
      <w:r w:rsidRPr="003E0E30">
        <w:rPr>
          <w:sz w:val="22"/>
          <w:szCs w:val="22"/>
        </w:rPr>
        <w:t>mluvní strany. Takovými událostmi, okolnostmi nebo překážkami jsou zejména, nikoliv však výlučně</w:t>
      </w:r>
      <w:r>
        <w:rPr>
          <w:sz w:val="22"/>
          <w:szCs w:val="22"/>
        </w:rPr>
        <w:t>:</w:t>
      </w:r>
    </w:p>
    <w:p w14:paraId="2717B732" w14:textId="77777777" w:rsidR="00B178F9" w:rsidRPr="003E0E30" w:rsidRDefault="00B178F9" w:rsidP="00185B96">
      <w:pPr>
        <w:pStyle w:val="Odstavecseseznamem"/>
        <w:keepLines/>
        <w:numPr>
          <w:ilvl w:val="0"/>
          <w:numId w:val="5"/>
        </w:numPr>
        <w:suppressLineNumbers/>
        <w:suppressAutoHyphens/>
        <w:spacing w:after="120"/>
        <w:ind w:left="993"/>
        <w:contextualSpacing w:val="0"/>
        <w:jc w:val="both"/>
        <w:rPr>
          <w:sz w:val="22"/>
          <w:szCs w:val="22"/>
        </w:rPr>
      </w:pPr>
      <w:r w:rsidRPr="003E0E30">
        <w:rPr>
          <w:sz w:val="22"/>
          <w:szCs w:val="22"/>
        </w:rPr>
        <w:t>živelné události (zejména zemětřesení, záplavy, vichřice),</w:t>
      </w:r>
    </w:p>
    <w:p w14:paraId="53DBC7C3" w14:textId="77777777" w:rsidR="00B178F9" w:rsidRPr="003E0E30" w:rsidRDefault="00B178F9" w:rsidP="00185B96">
      <w:pPr>
        <w:pStyle w:val="Odstavecseseznamem"/>
        <w:keepLines/>
        <w:numPr>
          <w:ilvl w:val="0"/>
          <w:numId w:val="5"/>
        </w:numPr>
        <w:suppressLineNumbers/>
        <w:suppressAutoHyphens/>
        <w:spacing w:after="120"/>
        <w:ind w:left="993"/>
        <w:contextualSpacing w:val="0"/>
        <w:jc w:val="both"/>
        <w:rPr>
          <w:sz w:val="22"/>
          <w:szCs w:val="22"/>
        </w:rPr>
      </w:pPr>
      <w:r w:rsidRPr="003E0E30">
        <w:rPr>
          <w:sz w:val="22"/>
          <w:szCs w:val="22"/>
        </w:rPr>
        <w:t>události související s činností člověka, např. války, občanské nepokoje,</w:t>
      </w:r>
    </w:p>
    <w:p w14:paraId="318B726F" w14:textId="77777777" w:rsidR="00B178F9" w:rsidRPr="003E0E30" w:rsidRDefault="00B178F9" w:rsidP="00185B96">
      <w:pPr>
        <w:pStyle w:val="Odstavecseseznamem"/>
        <w:keepLines/>
        <w:numPr>
          <w:ilvl w:val="0"/>
          <w:numId w:val="5"/>
        </w:numPr>
        <w:suppressLineNumbers/>
        <w:suppressAutoHyphens/>
        <w:spacing w:after="120"/>
        <w:ind w:left="993"/>
        <w:contextualSpacing w:val="0"/>
        <w:jc w:val="both"/>
        <w:rPr>
          <w:sz w:val="22"/>
          <w:szCs w:val="22"/>
        </w:rPr>
      </w:pPr>
      <w:r w:rsidRPr="003E0E30">
        <w:rPr>
          <w:sz w:val="22"/>
          <w:szCs w:val="22"/>
        </w:rPr>
        <w:t xml:space="preserve">epidemie a s tím případná související krizová a další opatření orgánů veřejné moci. </w:t>
      </w:r>
    </w:p>
    <w:bookmarkEnd w:id="5"/>
    <w:p w14:paraId="75D5E041" w14:textId="3FD3ED64" w:rsidR="00875848" w:rsidRPr="00BA72F3" w:rsidRDefault="00B178F9" w:rsidP="00BA72F3">
      <w:pPr>
        <w:pStyle w:val="rove2"/>
        <w:widowControl w:val="0"/>
        <w:ind w:left="567" w:hanging="567"/>
        <w:rPr>
          <w:bCs/>
          <w:sz w:val="22"/>
          <w:szCs w:val="22"/>
        </w:rPr>
      </w:pPr>
      <w:r w:rsidRPr="00F62CFA">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7B6139CC" w14:textId="0B111CE9" w:rsidR="004D793E" w:rsidRDefault="00177C07" w:rsidP="005C036B">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t>Závěrečná ustanovení</w:t>
      </w:r>
    </w:p>
    <w:p w14:paraId="79DD2020" w14:textId="77777777" w:rsidR="004365E0" w:rsidRDefault="00177C07" w:rsidP="003C55E0">
      <w:pPr>
        <w:pStyle w:val="rove2"/>
        <w:widowControl w:val="0"/>
        <w:ind w:left="567" w:hanging="567"/>
      </w:pPr>
      <w:r w:rsidRPr="00574D13">
        <w:rPr>
          <w:sz w:val="22"/>
          <w:szCs w:val="22"/>
        </w:rPr>
        <w:t xml:space="preserve">Změny nebo </w:t>
      </w:r>
      <w:r w:rsidR="00184525" w:rsidRPr="00574D13">
        <w:rPr>
          <w:sz w:val="22"/>
          <w:szCs w:val="22"/>
        </w:rPr>
        <w:t xml:space="preserve">doplňky této smlouvy </w:t>
      </w:r>
      <w:r w:rsidRPr="00574D13">
        <w:rPr>
          <w:sz w:val="22"/>
          <w:szCs w:val="22"/>
        </w:rPr>
        <w:t xml:space="preserve">je možno provést pouze písemně </w:t>
      </w:r>
      <w:r w:rsidR="00812B46">
        <w:rPr>
          <w:sz w:val="22"/>
          <w:szCs w:val="22"/>
        </w:rPr>
        <w:t xml:space="preserve">formou dodatků odsouhlasených </w:t>
      </w:r>
      <w:r w:rsidR="001B08A4">
        <w:rPr>
          <w:sz w:val="22"/>
          <w:szCs w:val="22"/>
        </w:rPr>
        <w:t xml:space="preserve">a </w:t>
      </w:r>
      <w:r w:rsidRPr="00574D13">
        <w:rPr>
          <w:sz w:val="22"/>
          <w:szCs w:val="22"/>
        </w:rPr>
        <w:t>podepsaných oběma stranami.</w:t>
      </w:r>
    </w:p>
    <w:p w14:paraId="7578410E" w14:textId="0C5F09A6" w:rsidR="004365E0" w:rsidRPr="003C55E0" w:rsidRDefault="004365E0" w:rsidP="003C55E0">
      <w:pPr>
        <w:pStyle w:val="rove2"/>
        <w:widowControl w:val="0"/>
        <w:ind w:left="567" w:hanging="567"/>
      </w:pPr>
      <w:r>
        <w:rPr>
          <w:sz w:val="22"/>
          <w:szCs w:val="22"/>
        </w:rPr>
        <w:t>Prodávající</w:t>
      </w:r>
      <w:r w:rsidRPr="003C55E0">
        <w:rPr>
          <w:sz w:val="22"/>
          <w:szCs w:val="22"/>
        </w:rPr>
        <w:t xml:space="preserve"> prohlašuje, že neporušuje etické principy, principy společenské odpovědnosti, </w:t>
      </w:r>
      <w:r w:rsidRPr="003C55E0">
        <w:rPr>
          <w:sz w:val="22"/>
          <w:szCs w:val="22"/>
        </w:rPr>
        <w:br/>
        <w:t>ani základní lidská práva. Zhotovitel také svým podpisem stvrzuje, že se při plnění předmětu smlouvy bude řídit všemi platnými předpisy se zvláštním důrazem na zdraví, bezpečnost práce, ochranu životního prostředí, dodržování pracovních postupů a vyvarování se nelegální diskriminace.</w:t>
      </w:r>
    </w:p>
    <w:p w14:paraId="21A4CD0F" w14:textId="7B4E0B30" w:rsidR="004365E0" w:rsidRPr="00DF17A8" w:rsidRDefault="004365E0" w:rsidP="003C55E0">
      <w:pPr>
        <w:pStyle w:val="rove2"/>
        <w:widowControl w:val="0"/>
        <w:ind w:left="567" w:hanging="567"/>
      </w:pPr>
      <w:r>
        <w:rPr>
          <w:sz w:val="22"/>
          <w:szCs w:val="22"/>
        </w:rPr>
        <w:t>Prodávající</w:t>
      </w:r>
      <w:r w:rsidRPr="003C55E0">
        <w:rPr>
          <w:sz w:val="22"/>
          <w:szCs w:val="22"/>
        </w:rPr>
        <w:t xml:space="preserve"> se dále zavazuje, že:</w:t>
      </w:r>
    </w:p>
    <w:p w14:paraId="4A5B7B82" w14:textId="77777777" w:rsidR="004365E0" w:rsidRPr="003C55E0" w:rsidRDefault="004365E0" w:rsidP="004365E0">
      <w:pPr>
        <w:pStyle w:val="Odstavecseseznamem"/>
        <w:numPr>
          <w:ilvl w:val="0"/>
          <w:numId w:val="14"/>
        </w:numPr>
        <w:ind w:left="567" w:firstLine="0"/>
        <w:contextualSpacing w:val="0"/>
        <w:jc w:val="both"/>
        <w:rPr>
          <w:sz w:val="22"/>
          <w:szCs w:val="22"/>
        </w:rPr>
      </w:pPr>
      <w:r w:rsidRPr="003C55E0">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29E19DF" w14:textId="77777777" w:rsidR="004365E0" w:rsidRPr="003C55E0" w:rsidRDefault="004365E0" w:rsidP="004365E0">
      <w:pPr>
        <w:pStyle w:val="Text"/>
        <w:numPr>
          <w:ilvl w:val="0"/>
          <w:numId w:val="14"/>
        </w:numPr>
        <w:tabs>
          <w:tab w:val="clear" w:pos="227"/>
        </w:tabs>
        <w:spacing w:line="240" w:lineRule="auto"/>
        <w:ind w:left="567" w:firstLine="0"/>
        <w:rPr>
          <w:rFonts w:ascii="Times New Roman" w:hAnsi="Times New Roman"/>
          <w:sz w:val="22"/>
          <w:szCs w:val="22"/>
        </w:rPr>
      </w:pPr>
      <w:r w:rsidRPr="003C55E0">
        <w:rPr>
          <w:rFonts w:ascii="Times New Roman" w:hAnsi="Times New Roman"/>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76534C36" w14:textId="77777777" w:rsidR="004365E0" w:rsidRPr="003C55E0" w:rsidRDefault="004365E0" w:rsidP="004365E0">
      <w:pPr>
        <w:pStyle w:val="Text"/>
        <w:numPr>
          <w:ilvl w:val="0"/>
          <w:numId w:val="14"/>
        </w:numPr>
        <w:tabs>
          <w:tab w:val="clear" w:pos="227"/>
        </w:tabs>
        <w:spacing w:line="240" w:lineRule="auto"/>
        <w:ind w:left="567" w:firstLine="0"/>
        <w:rPr>
          <w:rFonts w:ascii="Times New Roman" w:hAnsi="Times New Roman"/>
          <w:sz w:val="22"/>
          <w:szCs w:val="22"/>
        </w:rPr>
      </w:pPr>
      <w:r w:rsidRPr="003C55E0">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21E4F9FB" w14:textId="2506818B" w:rsidR="004365E0" w:rsidRPr="00DF17A8" w:rsidRDefault="004365E0" w:rsidP="003C55E0">
      <w:pPr>
        <w:pStyle w:val="Text"/>
        <w:tabs>
          <w:tab w:val="clear" w:pos="227"/>
          <w:tab w:val="left" w:pos="567"/>
        </w:tabs>
        <w:snapToGrid w:val="0"/>
        <w:spacing w:before="120"/>
        <w:ind w:left="567"/>
        <w:rPr>
          <w:sz w:val="22"/>
          <w:szCs w:val="22"/>
        </w:rPr>
      </w:pPr>
      <w:r>
        <w:rPr>
          <w:rFonts w:ascii="Times New Roman" w:hAnsi="Times New Roman"/>
          <w:sz w:val="22"/>
          <w:szCs w:val="22"/>
        </w:rPr>
        <w:t>Kupující</w:t>
      </w:r>
      <w:r w:rsidRPr="003C55E0">
        <w:rPr>
          <w:rFonts w:ascii="Times New Roman" w:hAnsi="Times New Roman"/>
          <w:sz w:val="22"/>
          <w:szCs w:val="22"/>
        </w:rPr>
        <w:t xml:space="preserve"> je oprávněn plnění povinností vyplývajících z tohoto odstavce této smlouvy kdykoliv kontrolovat, a to i bez předchozího ohlášení </w:t>
      </w:r>
      <w:r>
        <w:rPr>
          <w:rFonts w:ascii="Times New Roman" w:hAnsi="Times New Roman"/>
          <w:sz w:val="22"/>
          <w:szCs w:val="22"/>
        </w:rPr>
        <w:t>P</w:t>
      </w:r>
      <w:r w:rsidR="00377E62">
        <w:rPr>
          <w:rFonts w:ascii="Times New Roman" w:hAnsi="Times New Roman"/>
          <w:sz w:val="22"/>
          <w:szCs w:val="22"/>
        </w:rPr>
        <w:t>rodávajícímu</w:t>
      </w:r>
      <w:r w:rsidRPr="003C55E0">
        <w:rPr>
          <w:rFonts w:ascii="Times New Roman" w:hAnsi="Times New Roman"/>
          <w:sz w:val="22"/>
          <w:szCs w:val="22"/>
        </w:rPr>
        <w:t>. Je-li k provedení kontroly potřeba pře</w:t>
      </w:r>
      <w:r w:rsidR="00377E62" w:rsidRPr="003C55E0">
        <w:rPr>
          <w:rFonts w:ascii="Times New Roman" w:hAnsi="Times New Roman"/>
          <w:sz w:val="22"/>
          <w:szCs w:val="22"/>
        </w:rPr>
        <w:t xml:space="preserve">dložení dokumentů, zavazuje se </w:t>
      </w:r>
      <w:r w:rsidR="00377E62">
        <w:rPr>
          <w:rFonts w:ascii="Times New Roman" w:hAnsi="Times New Roman"/>
          <w:sz w:val="22"/>
          <w:szCs w:val="22"/>
        </w:rPr>
        <w:t>Prodávající</w:t>
      </w:r>
      <w:r w:rsidRPr="003C55E0">
        <w:rPr>
          <w:rFonts w:ascii="Times New Roman" w:hAnsi="Times New Roman"/>
          <w:sz w:val="22"/>
          <w:szCs w:val="22"/>
        </w:rPr>
        <w:t xml:space="preserve"> k jejich předložení nejpozději do 5 pracovních dn</w:t>
      </w:r>
      <w:r w:rsidR="00377E62" w:rsidRPr="003C55E0">
        <w:rPr>
          <w:rFonts w:ascii="Times New Roman" w:hAnsi="Times New Roman"/>
          <w:sz w:val="22"/>
          <w:szCs w:val="22"/>
        </w:rPr>
        <w:t xml:space="preserve">ů od doručení výzvy </w:t>
      </w:r>
      <w:r w:rsidR="00377E62">
        <w:rPr>
          <w:rFonts w:ascii="Times New Roman" w:hAnsi="Times New Roman"/>
          <w:sz w:val="22"/>
          <w:szCs w:val="22"/>
        </w:rPr>
        <w:t>Kupujícího</w:t>
      </w:r>
      <w:r w:rsidRPr="003C55E0">
        <w:rPr>
          <w:rFonts w:ascii="Times New Roman" w:hAnsi="Times New Roman"/>
          <w:sz w:val="22"/>
          <w:szCs w:val="22"/>
        </w:rPr>
        <w:t>.</w:t>
      </w:r>
    </w:p>
    <w:p w14:paraId="696A7E8C" w14:textId="77777777" w:rsidR="004365E0" w:rsidRPr="004365E0" w:rsidRDefault="004365E0" w:rsidP="003C55E0">
      <w:pPr>
        <w:pStyle w:val="rove2"/>
        <w:widowControl w:val="0"/>
        <w:numPr>
          <w:ilvl w:val="0"/>
          <w:numId w:val="0"/>
        </w:numPr>
        <w:ind w:left="142"/>
        <w:rPr>
          <w:sz w:val="22"/>
          <w:szCs w:val="22"/>
        </w:rPr>
      </w:pPr>
    </w:p>
    <w:p w14:paraId="34059EE2" w14:textId="4B603CFC" w:rsidR="001C3163" w:rsidRPr="003C55E0" w:rsidRDefault="00B87E18" w:rsidP="003C55E0">
      <w:pPr>
        <w:pStyle w:val="rove2"/>
        <w:ind w:hanging="574"/>
        <w:rPr>
          <w:sz w:val="22"/>
          <w:szCs w:val="22"/>
        </w:rPr>
      </w:pPr>
      <w:r w:rsidRPr="003C55E0">
        <w:rPr>
          <w:sz w:val="22"/>
          <w:szCs w:val="22"/>
        </w:rPr>
        <w:t xml:space="preserve">Prodávající </w:t>
      </w:r>
      <w:r w:rsidR="001C3163" w:rsidRPr="003C55E0">
        <w:rPr>
          <w:sz w:val="22"/>
          <w:szCs w:val="22"/>
        </w:rPr>
        <w:t xml:space="preserve">se zavazuje akceptovat a dodržovat pravidla sociální odpovědnosti, která jsou Přílohou č. </w:t>
      </w:r>
      <w:r w:rsidR="00A47A55" w:rsidRPr="003C55E0">
        <w:rPr>
          <w:sz w:val="22"/>
          <w:szCs w:val="22"/>
        </w:rPr>
        <w:t>3</w:t>
      </w:r>
      <w:r w:rsidR="0096723D" w:rsidRPr="003C55E0">
        <w:rPr>
          <w:sz w:val="22"/>
          <w:szCs w:val="22"/>
        </w:rPr>
        <w:t xml:space="preserve"> </w:t>
      </w:r>
      <w:r w:rsidR="00FF1058" w:rsidRPr="003C55E0">
        <w:rPr>
          <w:sz w:val="22"/>
          <w:szCs w:val="22"/>
        </w:rPr>
        <w:t>s</w:t>
      </w:r>
      <w:r w:rsidR="001C3163" w:rsidRPr="003C55E0">
        <w:rPr>
          <w:sz w:val="22"/>
          <w:szCs w:val="22"/>
        </w:rPr>
        <w:t xml:space="preserve">mlouvy. Porušení kteréhokoliv pravidla sociální odpovědnosti, nebude-li bezodkladně napraveno v souladu s Přílohou č. </w:t>
      </w:r>
      <w:r w:rsidR="00A47A55" w:rsidRPr="003C55E0">
        <w:rPr>
          <w:sz w:val="22"/>
          <w:szCs w:val="22"/>
        </w:rPr>
        <w:t>3</w:t>
      </w:r>
      <w:r w:rsidR="00D54BC9" w:rsidRPr="003C55E0">
        <w:rPr>
          <w:sz w:val="22"/>
          <w:szCs w:val="22"/>
        </w:rPr>
        <w:t xml:space="preserve"> </w:t>
      </w:r>
      <w:r w:rsidR="00FF1058" w:rsidRPr="003C55E0">
        <w:rPr>
          <w:sz w:val="22"/>
          <w:szCs w:val="22"/>
        </w:rPr>
        <w:t>s</w:t>
      </w:r>
      <w:r w:rsidR="001C3163" w:rsidRPr="003C55E0">
        <w:rPr>
          <w:sz w:val="22"/>
          <w:szCs w:val="22"/>
        </w:rPr>
        <w:t>mlouvy, se považ</w:t>
      </w:r>
      <w:r w:rsidR="00FF1058" w:rsidRPr="003C55E0">
        <w:rPr>
          <w:sz w:val="22"/>
          <w:szCs w:val="22"/>
        </w:rPr>
        <w:t>uje za podstatné porušení této s</w:t>
      </w:r>
      <w:r w:rsidR="001C3163" w:rsidRPr="003C55E0">
        <w:rPr>
          <w:sz w:val="22"/>
          <w:szCs w:val="22"/>
        </w:rPr>
        <w:t>mlouvy.</w:t>
      </w:r>
    </w:p>
    <w:p w14:paraId="1BB95FC7" w14:textId="77777777" w:rsidR="00177C07" w:rsidRPr="00574D13" w:rsidRDefault="00177C07" w:rsidP="00177C07">
      <w:pPr>
        <w:pStyle w:val="rove2"/>
        <w:widowControl w:val="0"/>
        <w:ind w:left="709" w:hanging="709"/>
        <w:rPr>
          <w:sz w:val="22"/>
          <w:szCs w:val="22"/>
        </w:rPr>
      </w:pPr>
      <w:r w:rsidRPr="00574D13">
        <w:rPr>
          <w:sz w:val="22"/>
          <w:szCs w:val="22"/>
        </w:rPr>
        <w:t>Veškerá korespondence a písemné materiály budou vyhotoveny v českém jazyce.</w:t>
      </w:r>
    </w:p>
    <w:p w14:paraId="319C2877" w14:textId="68A75E42" w:rsidR="00177C07" w:rsidRPr="00821B3A" w:rsidRDefault="00177C07" w:rsidP="005F266A">
      <w:pPr>
        <w:pStyle w:val="rove2"/>
        <w:widowControl w:val="0"/>
        <w:tabs>
          <w:tab w:val="clear" w:pos="574"/>
          <w:tab w:val="num" w:pos="567"/>
        </w:tabs>
        <w:ind w:left="567" w:hanging="567"/>
        <w:rPr>
          <w:sz w:val="22"/>
          <w:szCs w:val="22"/>
        </w:rPr>
      </w:pPr>
      <w:r w:rsidRPr="00574D13">
        <w:rPr>
          <w:sz w:val="22"/>
          <w:szCs w:val="22"/>
        </w:rPr>
        <w:t>Případné rozpory ohledně změn a zániku smlouvy a z nich vyplývají</w:t>
      </w:r>
      <w:r w:rsidR="005F266A">
        <w:rPr>
          <w:sz w:val="22"/>
          <w:szCs w:val="22"/>
        </w:rPr>
        <w:t xml:space="preserve">cí právní důsledky budou strany </w:t>
      </w:r>
      <w:r w:rsidRPr="00574D13">
        <w:rPr>
          <w:sz w:val="22"/>
          <w:szCs w:val="22"/>
        </w:rPr>
        <w:t>řešit nejprve smírčí cestou na úrovni statutárních zástupců a v případě, že se nepodaří rozpory touto cestou odstranit, může kterákoliv ze smluvních stran požádat o rozhodnutí právní cestou, kdy místně příslušným bude soud v Ostravě,</w:t>
      </w:r>
      <w:r>
        <w:rPr>
          <w:sz w:val="22"/>
          <w:szCs w:val="22"/>
        </w:rPr>
        <w:t xml:space="preserve"> </w:t>
      </w:r>
      <w:r w:rsidRPr="00574D13">
        <w:rPr>
          <w:sz w:val="22"/>
          <w:szCs w:val="22"/>
        </w:rPr>
        <w:t>a to podle věcné příslušnosti soudu prvního stupně.</w:t>
      </w:r>
    </w:p>
    <w:p w14:paraId="4EC92888" w14:textId="0388A7D2" w:rsidR="00177C07" w:rsidRPr="00574D13" w:rsidRDefault="00177C07" w:rsidP="005F266A">
      <w:pPr>
        <w:pStyle w:val="rove2"/>
        <w:widowControl w:val="0"/>
        <w:tabs>
          <w:tab w:val="clear" w:pos="574"/>
          <w:tab w:val="num" w:pos="426"/>
        </w:tabs>
        <w:ind w:left="567" w:hanging="567"/>
        <w:rPr>
          <w:sz w:val="22"/>
          <w:szCs w:val="22"/>
        </w:rPr>
      </w:pPr>
      <w:r w:rsidRPr="00574D13">
        <w:rPr>
          <w:sz w:val="22"/>
          <w:szCs w:val="22"/>
        </w:rPr>
        <w:t xml:space="preserve">Práva a povinnosti a právní poměry z této smlouvy vyplývající, vznikající a související, se řídí ustanoveními </w:t>
      </w:r>
      <w:r w:rsidRPr="00C5541B">
        <w:rPr>
          <w:sz w:val="22"/>
          <w:szCs w:val="22"/>
        </w:rPr>
        <w:t>§ 2079 a násl. zákona č.  89/2012 Sb., občanský zákoník</w:t>
      </w:r>
      <w:r w:rsidRPr="00574D13">
        <w:rPr>
          <w:sz w:val="22"/>
          <w:szCs w:val="22"/>
        </w:rPr>
        <w:t>, v platném znění.</w:t>
      </w:r>
      <w:r w:rsidR="00DD6CA9">
        <w:rPr>
          <w:sz w:val="22"/>
          <w:szCs w:val="22"/>
        </w:rPr>
        <w:t xml:space="preserve"> Dojde-li mezi smluvními stranami ke sporu a tento bude řešen soudní cestou, pak rozhodným právem je české právo. Úmluva OSN o smlouvách o mezinárodní koupi zboží se nepoužije.</w:t>
      </w:r>
    </w:p>
    <w:p w14:paraId="62168102" w14:textId="77777777" w:rsidR="00996CB4" w:rsidRDefault="00B178F9" w:rsidP="00396C73">
      <w:pPr>
        <w:pStyle w:val="rove2"/>
        <w:widowControl w:val="0"/>
        <w:tabs>
          <w:tab w:val="clear" w:pos="574"/>
          <w:tab w:val="num" w:pos="284"/>
        </w:tabs>
        <w:ind w:left="567" w:hanging="567"/>
        <w:rPr>
          <w:sz w:val="22"/>
          <w:szCs w:val="22"/>
        </w:rPr>
      </w:pPr>
      <w:r>
        <w:rPr>
          <w:sz w:val="22"/>
          <w:szCs w:val="22"/>
        </w:rPr>
        <w:t>Prodávající</w:t>
      </w:r>
      <w:r w:rsidRPr="003C1839">
        <w:rPr>
          <w:sz w:val="22"/>
          <w:szCs w:val="22"/>
        </w:rPr>
        <w:t xml:space="preserve"> podpisem této smlouvy bere na vědomí, že </w:t>
      </w:r>
      <w:r>
        <w:rPr>
          <w:sz w:val="22"/>
          <w:szCs w:val="22"/>
        </w:rPr>
        <w:t>kupující</w:t>
      </w:r>
      <w:r w:rsidRPr="003C1839">
        <w:rPr>
          <w:sz w:val="22"/>
          <w:szCs w:val="22"/>
        </w:rPr>
        <w:t xml:space="preserve"> je povinným subjektem v souladu se zákonem č. 106/1999 Sb., o svobodném přístupu k informacím (dále také jen „</w:t>
      </w:r>
      <w:r>
        <w:rPr>
          <w:b/>
          <w:bCs/>
          <w:sz w:val="22"/>
          <w:szCs w:val="22"/>
        </w:rPr>
        <w:t>Z</w:t>
      </w:r>
      <w:r w:rsidRPr="003E0E30">
        <w:rPr>
          <w:b/>
          <w:bCs/>
          <w:sz w:val="22"/>
          <w:szCs w:val="22"/>
        </w:rPr>
        <w:t>ákon</w:t>
      </w:r>
      <w:r w:rsidRPr="003C1839">
        <w:rPr>
          <w:sz w:val="22"/>
          <w:szCs w:val="22"/>
        </w:rPr>
        <w:t xml:space="preserve">“) a v souladu a za podmínek stanovených v </w:t>
      </w:r>
      <w:r>
        <w:rPr>
          <w:sz w:val="22"/>
          <w:szCs w:val="22"/>
        </w:rPr>
        <w:t>Z</w:t>
      </w:r>
      <w:r w:rsidRPr="003C1839">
        <w:rPr>
          <w:sz w:val="22"/>
          <w:szCs w:val="22"/>
        </w:rPr>
        <w:t xml:space="preserve">ákoně je povinen tuto smlouvu, příp. informace v ní obsažené nebo z ní vyplývající zveřejnit. Podpisem této smlouvy dále bere </w:t>
      </w:r>
      <w:r>
        <w:rPr>
          <w:sz w:val="22"/>
          <w:szCs w:val="22"/>
        </w:rPr>
        <w:t>prodávající</w:t>
      </w:r>
      <w:r w:rsidRPr="003C1839">
        <w:rPr>
          <w:sz w:val="22"/>
          <w:szCs w:val="22"/>
        </w:rPr>
        <w:t xml:space="preserve"> na vědomí, že </w:t>
      </w:r>
      <w:r>
        <w:rPr>
          <w:sz w:val="22"/>
          <w:szCs w:val="22"/>
        </w:rPr>
        <w:t>kupující</w:t>
      </w:r>
      <w:r w:rsidRPr="003C1839">
        <w:rPr>
          <w:sz w:val="22"/>
          <w:szCs w:val="22"/>
        </w:rPr>
        <w:t xml:space="preserve"> je povinen za podmínek stanovených v zákoně č. 340/2015 Sb., o registru smluv, zveřejňovat smlouvy na Portálu veřejné správy v Registru smluv. </w:t>
      </w:r>
      <w:r>
        <w:rPr>
          <w:sz w:val="22"/>
          <w:szCs w:val="22"/>
        </w:rPr>
        <w:t>Kupující</w:t>
      </w:r>
      <w:r w:rsidRPr="003C1839">
        <w:rPr>
          <w:sz w:val="22"/>
          <w:szCs w:val="22"/>
        </w:rPr>
        <w:t xml:space="preserve"> podpisem smlouvy bere na vědomí, že některé údaje a pasáže této smlouvy mohou být obchodním tajemstvím </w:t>
      </w:r>
      <w:r>
        <w:rPr>
          <w:sz w:val="22"/>
          <w:szCs w:val="22"/>
        </w:rPr>
        <w:t>prodávajícího</w:t>
      </w:r>
      <w:r w:rsidRPr="003C1839">
        <w:rPr>
          <w:sz w:val="22"/>
          <w:szCs w:val="22"/>
        </w:rPr>
        <w:t xml:space="preserve"> a zavazuje se je nezveřejnit dle zákona o registru smluv ani jinak a/nebo nepředat třetí osobě dle </w:t>
      </w:r>
      <w:r>
        <w:rPr>
          <w:sz w:val="22"/>
          <w:szCs w:val="22"/>
        </w:rPr>
        <w:t>Z</w:t>
      </w:r>
      <w:r w:rsidRPr="003C1839">
        <w:rPr>
          <w:sz w:val="22"/>
          <w:szCs w:val="22"/>
        </w:rPr>
        <w:t xml:space="preserve">ákona, ani jinak. Obchodní tajemství </w:t>
      </w:r>
      <w:r>
        <w:rPr>
          <w:sz w:val="22"/>
          <w:szCs w:val="22"/>
        </w:rPr>
        <w:t>prodávajícího</w:t>
      </w:r>
      <w:r w:rsidRPr="003C1839">
        <w:rPr>
          <w:sz w:val="22"/>
          <w:szCs w:val="22"/>
        </w:rPr>
        <w:t xml:space="preserve"> je blíže vyspecifikováno v </w:t>
      </w:r>
      <w:r>
        <w:rPr>
          <w:sz w:val="22"/>
          <w:szCs w:val="22"/>
        </w:rPr>
        <w:t>P</w:t>
      </w:r>
      <w:r w:rsidRPr="003C1839">
        <w:rPr>
          <w:sz w:val="22"/>
          <w:szCs w:val="22"/>
        </w:rPr>
        <w:t xml:space="preserve">říloze č. </w:t>
      </w:r>
      <w:r w:rsidR="00A47A55">
        <w:rPr>
          <w:sz w:val="22"/>
          <w:szCs w:val="22"/>
        </w:rPr>
        <w:t>4</w:t>
      </w:r>
      <w:r w:rsidRPr="003C1839">
        <w:rPr>
          <w:sz w:val="22"/>
          <w:szCs w:val="22"/>
        </w:rPr>
        <w:t xml:space="preserve"> smlouvy. Ostatní ustanovení smlouvy nepodléhají ze strany </w:t>
      </w:r>
      <w:r>
        <w:rPr>
          <w:sz w:val="22"/>
          <w:szCs w:val="22"/>
        </w:rPr>
        <w:t>prodávajícího</w:t>
      </w:r>
      <w:r w:rsidRPr="003C1839">
        <w:rPr>
          <w:sz w:val="22"/>
          <w:szCs w:val="22"/>
        </w:rPr>
        <w:t xml:space="preserve"> obchodnímu tajemství a smluvní strany souhlasí se zveřejněním smluvních podmínek obsažených ve smlouvě, včetně jejích příloh a případných dodatků smlouvy za podmínek vyplývajících z příslušných právních předpisů, zejména </w:t>
      </w:r>
      <w:r>
        <w:rPr>
          <w:sz w:val="22"/>
          <w:szCs w:val="22"/>
        </w:rPr>
        <w:t>Z</w:t>
      </w:r>
      <w:r w:rsidRPr="003C1839">
        <w:rPr>
          <w:sz w:val="22"/>
          <w:szCs w:val="22"/>
        </w:rPr>
        <w:t>ák</w:t>
      </w:r>
      <w:r>
        <w:rPr>
          <w:sz w:val="22"/>
          <w:szCs w:val="22"/>
        </w:rPr>
        <w:t>ona</w:t>
      </w:r>
      <w:r w:rsidRPr="003C1839">
        <w:rPr>
          <w:sz w:val="22"/>
          <w:szCs w:val="22"/>
        </w:rPr>
        <w:t xml:space="preserve">, </w:t>
      </w:r>
      <w:r>
        <w:rPr>
          <w:sz w:val="22"/>
          <w:szCs w:val="22"/>
        </w:rPr>
        <w:t>ZZVZ</w:t>
      </w:r>
      <w:r w:rsidRPr="003C1839">
        <w:rPr>
          <w:sz w:val="22"/>
          <w:szCs w:val="22"/>
        </w:rPr>
        <w:t>, a zákona č. 340/2015 Sb., o registru smluv, ve znění pozdějších předpisů.</w:t>
      </w:r>
      <w:r w:rsidR="003C1839" w:rsidRPr="00B178F9">
        <w:rPr>
          <w:sz w:val="22"/>
          <w:szCs w:val="22"/>
        </w:rPr>
        <w:t xml:space="preserve"> </w:t>
      </w:r>
    </w:p>
    <w:p w14:paraId="2FC688A2" w14:textId="54DA9F1A" w:rsidR="00814C5C" w:rsidRPr="00396C73" w:rsidRDefault="00814C5C" w:rsidP="00396C73">
      <w:pPr>
        <w:pStyle w:val="rove2"/>
        <w:widowControl w:val="0"/>
        <w:tabs>
          <w:tab w:val="clear" w:pos="574"/>
          <w:tab w:val="num" w:pos="284"/>
        </w:tabs>
        <w:ind w:left="567" w:hanging="567"/>
        <w:rPr>
          <w:sz w:val="22"/>
          <w:szCs w:val="22"/>
        </w:rPr>
      </w:pPr>
      <w:r w:rsidRPr="00396C73">
        <w:rPr>
          <w:sz w:val="22"/>
        </w:rPr>
        <w:t>Prodávající je povinen poskytnout kupujícímu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kupujícího získávání dat od dodavatelů. Prodávající je také povinen umožnit kupujícímu provedení auditu v uvedených oblastech a poskytnout mu potřebnou součinnost</w:t>
      </w:r>
      <w:r w:rsidRPr="005A0F70">
        <w:t>.</w:t>
      </w:r>
    </w:p>
    <w:p w14:paraId="4DD9B327" w14:textId="7BCDF689" w:rsidR="00814C5C" w:rsidRPr="00447528" w:rsidRDefault="00794AD4" w:rsidP="00447528">
      <w:pPr>
        <w:pStyle w:val="rove2"/>
        <w:widowControl w:val="0"/>
        <w:tabs>
          <w:tab w:val="clear" w:pos="574"/>
          <w:tab w:val="num" w:pos="284"/>
        </w:tabs>
        <w:ind w:left="567" w:hanging="567"/>
        <w:rPr>
          <w:sz w:val="22"/>
          <w:szCs w:val="22"/>
        </w:rPr>
      </w:pPr>
      <w:r w:rsidRPr="00396C73">
        <w:rPr>
          <w:bCs/>
          <w:sz w:val="22"/>
          <w:szCs w:val="22"/>
        </w:rPr>
        <w:t>Prodávající se zavazuje zajistit plnění předmětu smlouvy využitím vlastních kapacit, případně pomocí třetích osob (poddodavatelů). V případě, že prodávající bude využívat poddodavatele, bude seznam poddodavatelů, s uvedením částí, jimiž se jednotliví poddodavatelé budou na plnění předmět</w:t>
      </w:r>
      <w:r w:rsidR="00E85514">
        <w:rPr>
          <w:bCs/>
          <w:sz w:val="22"/>
          <w:szCs w:val="22"/>
        </w:rPr>
        <w:t>u smlouvy podílet, P</w:t>
      </w:r>
      <w:r w:rsidR="00E85514" w:rsidRPr="00E85514">
        <w:rPr>
          <w:bCs/>
          <w:sz w:val="22"/>
          <w:szCs w:val="22"/>
        </w:rPr>
        <w:t xml:space="preserve">řílohou č. </w:t>
      </w:r>
      <w:r w:rsidR="00CD1E85" w:rsidRPr="00CD1E85">
        <w:rPr>
          <w:bCs/>
          <w:sz w:val="22"/>
          <w:szCs w:val="22"/>
          <w:highlight w:val="cyan"/>
        </w:rPr>
        <w:t>(DOPLNÍ KUPUJÍCÍ)</w:t>
      </w:r>
      <w:r w:rsidRPr="00396C73">
        <w:rPr>
          <w:bCs/>
          <w:sz w:val="22"/>
          <w:szCs w:val="22"/>
        </w:rPr>
        <w:t xml:space="preserve"> smlouvy. Seznam poddodavatelů je pro prodávajícího závazný. Prodávající je oprávněn změnit poddodavatele jen s předchozím písemným souhlasem kupujícího, přičemž nový poddodavatel dosazený za původního musí disponovat minimálně stejnými kvalifikačními předpoklady jako původní poddodavatel. Prodávající prohlašuje, že plnění předmětu smlouvy bude zajišťovat výhradně prostřednictvím osob kvalifikovaných pro činnosti odpovídající předmětu této smlouvy. Prodávající v rámci předmětu plnění odpovídá v plném rozsahu za poddodavatele a dále odpovídá za to, že poddodavatelé budou disponovat veškerými oprávněními požadovanými platnými právními předpisy. </w:t>
      </w:r>
    </w:p>
    <w:p w14:paraId="557E0989" w14:textId="1B0AC6F8" w:rsidR="00851D7A" w:rsidRPr="00447528" w:rsidRDefault="00A869C1" w:rsidP="00447528">
      <w:pPr>
        <w:pStyle w:val="rove2"/>
        <w:widowControl w:val="0"/>
        <w:tabs>
          <w:tab w:val="clear" w:pos="574"/>
          <w:tab w:val="num" w:pos="284"/>
        </w:tabs>
        <w:ind w:left="567" w:hanging="567"/>
        <w:rPr>
          <w:sz w:val="22"/>
          <w:szCs w:val="22"/>
        </w:rPr>
      </w:pPr>
      <w:r>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4729CFAE" w14:textId="281BD292" w:rsidR="00A869C1" w:rsidRDefault="00A869C1" w:rsidP="00A869C1">
      <w:pPr>
        <w:pStyle w:val="rove2"/>
        <w:widowControl w:val="0"/>
        <w:numPr>
          <w:ilvl w:val="0"/>
          <w:numId w:val="0"/>
        </w:numPr>
        <w:tabs>
          <w:tab w:val="left" w:pos="1134"/>
        </w:tabs>
        <w:spacing w:after="0"/>
        <w:ind w:left="574" w:hanging="432"/>
        <w:rPr>
          <w:sz w:val="22"/>
          <w:szCs w:val="22"/>
        </w:rPr>
      </w:pPr>
      <w:r>
        <w:rPr>
          <w:sz w:val="22"/>
          <w:szCs w:val="22"/>
        </w:rPr>
        <w:tab/>
        <w:t>Tato smlouva se vyhotovuje:</w:t>
      </w:r>
    </w:p>
    <w:p w14:paraId="4E69E564" w14:textId="77777777" w:rsidR="00A869C1" w:rsidRDefault="00A869C1" w:rsidP="00A869C1">
      <w:pPr>
        <w:pStyle w:val="rove2"/>
        <w:widowControl w:val="0"/>
        <w:numPr>
          <w:ilvl w:val="0"/>
          <w:numId w:val="0"/>
        </w:numPr>
        <w:tabs>
          <w:tab w:val="left" w:pos="1134"/>
        </w:tabs>
        <w:spacing w:after="0"/>
        <w:ind w:left="574" w:hanging="432"/>
        <w:rPr>
          <w:sz w:val="22"/>
          <w:szCs w:val="22"/>
        </w:rPr>
      </w:pPr>
    </w:p>
    <w:p w14:paraId="2A111171" w14:textId="2B66042D" w:rsidR="00A869C1" w:rsidRDefault="00A869C1" w:rsidP="00185B96">
      <w:pPr>
        <w:pStyle w:val="rove2"/>
        <w:widowControl w:val="0"/>
        <w:numPr>
          <w:ilvl w:val="1"/>
          <w:numId w:val="3"/>
        </w:numPr>
        <w:tabs>
          <w:tab w:val="clear" w:pos="432"/>
          <w:tab w:val="num" w:pos="993"/>
        </w:tabs>
        <w:spacing w:after="0"/>
        <w:ind w:left="993" w:hanging="284"/>
        <w:rPr>
          <w:sz w:val="22"/>
          <w:szCs w:val="22"/>
        </w:rPr>
      </w:pPr>
      <w:r>
        <w:rPr>
          <w:sz w:val="22"/>
          <w:szCs w:val="22"/>
        </w:rPr>
        <w:t xml:space="preserve">v případě jejího vlastnoručního podepsání ve dvou výtiscích s platností originálu, z nichž </w:t>
      </w:r>
      <w:r w:rsidR="00BF682C">
        <w:rPr>
          <w:sz w:val="22"/>
          <w:szCs w:val="22"/>
        </w:rPr>
        <w:t xml:space="preserve">kupující </w:t>
      </w:r>
      <w:r>
        <w:rPr>
          <w:sz w:val="22"/>
          <w:szCs w:val="22"/>
        </w:rPr>
        <w:t>a </w:t>
      </w:r>
      <w:r w:rsidR="00BF682C">
        <w:rPr>
          <w:sz w:val="22"/>
          <w:szCs w:val="22"/>
        </w:rPr>
        <w:t xml:space="preserve">prodávající </w:t>
      </w:r>
      <w:r>
        <w:rPr>
          <w:sz w:val="22"/>
          <w:szCs w:val="22"/>
        </w:rPr>
        <w:t>obdrží jeden výtisk,</w:t>
      </w:r>
    </w:p>
    <w:p w14:paraId="6BD6DD9C" w14:textId="77777777" w:rsidR="00A869C1" w:rsidRDefault="00A869C1" w:rsidP="00185B96">
      <w:pPr>
        <w:pStyle w:val="rove2"/>
        <w:widowControl w:val="0"/>
        <w:numPr>
          <w:ilvl w:val="1"/>
          <w:numId w:val="3"/>
        </w:numPr>
        <w:tabs>
          <w:tab w:val="clear" w:pos="432"/>
          <w:tab w:val="num" w:pos="993"/>
        </w:tabs>
        <w:spacing w:before="240" w:after="0"/>
        <w:ind w:left="993" w:hanging="284"/>
        <w:rPr>
          <w:sz w:val="22"/>
          <w:szCs w:val="22"/>
        </w:rPr>
      </w:pPr>
      <w:r>
        <w:rPr>
          <w:sz w:val="22"/>
          <w:szCs w:val="22"/>
        </w:rPr>
        <w:t>v případě jejího podepsání uznávaným elektronickým podpisem v jednom vyhotovení v elektronické podobě, které bude poskytnuto oběma smluvním stranám.</w:t>
      </w:r>
    </w:p>
    <w:p w14:paraId="6A25D9C4" w14:textId="39CC2957" w:rsidR="002A7A9C" w:rsidRPr="00CD1E85" w:rsidRDefault="00177C07" w:rsidP="00356027">
      <w:pPr>
        <w:pStyle w:val="rove2"/>
        <w:widowControl w:val="0"/>
        <w:spacing w:before="240"/>
        <w:ind w:left="567" w:hanging="567"/>
      </w:pPr>
      <w:r w:rsidRPr="00574D13">
        <w:rPr>
          <w:sz w:val="22"/>
          <w:szCs w:val="22"/>
        </w:rPr>
        <w:t>Práva a povinnosti plynoucí z této smlouvy jsou právně závazné pro případné právní nástupce obou stran této smlouvy</w:t>
      </w:r>
      <w:r w:rsidR="006B4A0A">
        <w:rPr>
          <w:sz w:val="22"/>
          <w:szCs w:val="22"/>
        </w:rPr>
        <w:t>.</w:t>
      </w:r>
    </w:p>
    <w:p w14:paraId="6A6423A1" w14:textId="77777777" w:rsidR="00D82EF1" w:rsidRDefault="00D82EF1" w:rsidP="002A01CE">
      <w:pPr>
        <w:pStyle w:val="rove2"/>
        <w:widowControl w:val="0"/>
        <w:numPr>
          <w:ilvl w:val="0"/>
          <w:numId w:val="0"/>
        </w:numPr>
        <w:rPr>
          <w:sz w:val="22"/>
          <w:szCs w:val="22"/>
        </w:rPr>
      </w:pPr>
    </w:p>
    <w:p w14:paraId="1F43C4B6" w14:textId="77777777" w:rsidR="00D82EF1" w:rsidRDefault="00D82EF1" w:rsidP="00D82EF1">
      <w:pPr>
        <w:pStyle w:val="rove2"/>
        <w:widowControl w:val="0"/>
        <w:numPr>
          <w:ilvl w:val="0"/>
          <w:numId w:val="0"/>
        </w:numPr>
        <w:ind w:left="709"/>
        <w:rPr>
          <w:sz w:val="22"/>
          <w:szCs w:val="22"/>
        </w:rPr>
      </w:pPr>
    </w:p>
    <w:p w14:paraId="718F34CC" w14:textId="6D382DD9" w:rsidR="00F42526" w:rsidRPr="00E05BB7" w:rsidRDefault="00F42526" w:rsidP="002A01CE">
      <w:pPr>
        <w:pStyle w:val="rove2"/>
        <w:widowControl w:val="0"/>
        <w:numPr>
          <w:ilvl w:val="0"/>
          <w:numId w:val="0"/>
        </w:numPr>
        <w:rPr>
          <w:sz w:val="22"/>
          <w:szCs w:val="22"/>
        </w:rPr>
      </w:pPr>
      <w:r>
        <w:rPr>
          <w:sz w:val="22"/>
          <w:szCs w:val="22"/>
        </w:rPr>
        <w:t>Přílohy:</w:t>
      </w:r>
    </w:p>
    <w:p w14:paraId="4317494B" w14:textId="1D90E764" w:rsidR="003C1839" w:rsidRDefault="00F42526" w:rsidP="00CC5E37">
      <w:pPr>
        <w:pStyle w:val="rove2"/>
        <w:numPr>
          <w:ilvl w:val="0"/>
          <w:numId w:val="0"/>
        </w:numPr>
        <w:spacing w:after="0"/>
        <w:ind w:left="709" w:hanging="709"/>
        <w:rPr>
          <w:sz w:val="22"/>
          <w:szCs w:val="22"/>
        </w:rPr>
      </w:pPr>
      <w:r w:rsidRPr="00540076">
        <w:rPr>
          <w:sz w:val="22"/>
          <w:szCs w:val="22"/>
        </w:rPr>
        <w:t>Příloha č. 1 – Technická specifikace předmětu plnění</w:t>
      </w:r>
      <w:r w:rsidR="004F6462">
        <w:rPr>
          <w:sz w:val="22"/>
          <w:szCs w:val="22"/>
        </w:rPr>
        <w:t>,</w:t>
      </w:r>
    </w:p>
    <w:p w14:paraId="70B03C42" w14:textId="72134FFD" w:rsidR="00CC5E37" w:rsidRDefault="00AA0D34" w:rsidP="00AA0D34">
      <w:pPr>
        <w:pStyle w:val="rove2"/>
        <w:numPr>
          <w:ilvl w:val="0"/>
          <w:numId w:val="0"/>
        </w:numPr>
        <w:spacing w:after="0"/>
        <w:ind w:left="709" w:hanging="709"/>
        <w:rPr>
          <w:sz w:val="22"/>
          <w:szCs w:val="22"/>
        </w:rPr>
      </w:pPr>
      <w:r w:rsidRPr="00540076">
        <w:rPr>
          <w:sz w:val="22"/>
          <w:szCs w:val="22"/>
        </w:rPr>
        <w:t xml:space="preserve">Příloha č. </w:t>
      </w:r>
      <w:r w:rsidR="004F6462">
        <w:rPr>
          <w:sz w:val="22"/>
          <w:szCs w:val="22"/>
        </w:rPr>
        <w:t>2</w:t>
      </w:r>
      <w:r w:rsidR="00121D62" w:rsidRPr="00540076">
        <w:rPr>
          <w:sz w:val="22"/>
          <w:szCs w:val="22"/>
        </w:rPr>
        <w:t xml:space="preserve"> </w:t>
      </w:r>
      <w:r w:rsidRPr="00540076">
        <w:rPr>
          <w:sz w:val="22"/>
          <w:szCs w:val="22"/>
        </w:rPr>
        <w:t>– Základní požadavky k zajištění BOZP</w:t>
      </w:r>
      <w:r w:rsidR="00CC5E37">
        <w:rPr>
          <w:sz w:val="22"/>
          <w:szCs w:val="22"/>
        </w:rPr>
        <w:t>,</w:t>
      </w:r>
    </w:p>
    <w:p w14:paraId="443913E5" w14:textId="2B5C6285" w:rsidR="00B178F9" w:rsidRDefault="006B4A0A" w:rsidP="0096183B">
      <w:pPr>
        <w:pStyle w:val="rove2"/>
        <w:numPr>
          <w:ilvl w:val="0"/>
          <w:numId w:val="0"/>
        </w:numPr>
        <w:spacing w:after="0"/>
        <w:ind w:left="709" w:hanging="709"/>
        <w:rPr>
          <w:sz w:val="22"/>
          <w:szCs w:val="22"/>
        </w:rPr>
      </w:pPr>
      <w:r w:rsidRPr="002E0267">
        <w:rPr>
          <w:sz w:val="22"/>
          <w:szCs w:val="22"/>
        </w:rPr>
        <w:t xml:space="preserve">Příloha č. </w:t>
      </w:r>
      <w:r w:rsidR="004F6462">
        <w:rPr>
          <w:sz w:val="22"/>
          <w:szCs w:val="22"/>
        </w:rPr>
        <w:t>3</w:t>
      </w:r>
      <w:r w:rsidR="00121D62" w:rsidRPr="002E0267">
        <w:rPr>
          <w:sz w:val="22"/>
          <w:szCs w:val="22"/>
        </w:rPr>
        <w:t xml:space="preserve"> </w:t>
      </w:r>
      <w:r w:rsidR="00CC5E37" w:rsidRPr="00540076">
        <w:rPr>
          <w:sz w:val="22"/>
          <w:szCs w:val="22"/>
        </w:rPr>
        <w:t>–</w:t>
      </w:r>
      <w:r w:rsidRPr="002E0267">
        <w:rPr>
          <w:sz w:val="22"/>
          <w:szCs w:val="22"/>
        </w:rPr>
        <w:t xml:space="preserve"> Pravidla sociální odpovědnost</w:t>
      </w:r>
      <w:r>
        <w:rPr>
          <w:sz w:val="22"/>
          <w:szCs w:val="22"/>
        </w:rPr>
        <w:t>i</w:t>
      </w:r>
      <w:r w:rsidR="00B178F9">
        <w:rPr>
          <w:sz w:val="22"/>
          <w:szCs w:val="22"/>
        </w:rPr>
        <w:t>,</w:t>
      </w:r>
    </w:p>
    <w:p w14:paraId="123C453C" w14:textId="20E863E3" w:rsidR="00D82EF1" w:rsidRDefault="00D82EF1" w:rsidP="0096183B">
      <w:pPr>
        <w:pStyle w:val="rove2"/>
        <w:numPr>
          <w:ilvl w:val="0"/>
          <w:numId w:val="0"/>
        </w:numPr>
        <w:spacing w:after="0"/>
        <w:ind w:left="709" w:hanging="709"/>
        <w:rPr>
          <w:sz w:val="22"/>
          <w:szCs w:val="22"/>
        </w:rPr>
      </w:pPr>
      <w:r>
        <w:rPr>
          <w:sz w:val="22"/>
          <w:szCs w:val="22"/>
        </w:rPr>
        <w:t>Příloha č. 4 – Vymezení obchodního tajemství</w:t>
      </w:r>
      <w:r w:rsidR="004F7DD0">
        <w:rPr>
          <w:sz w:val="22"/>
          <w:szCs w:val="22"/>
        </w:rPr>
        <w:t>,</w:t>
      </w:r>
    </w:p>
    <w:p w14:paraId="58D62B95" w14:textId="46E114E7" w:rsidR="00822D19" w:rsidRDefault="00822D19" w:rsidP="0096183B">
      <w:pPr>
        <w:pStyle w:val="rove2"/>
        <w:numPr>
          <w:ilvl w:val="0"/>
          <w:numId w:val="0"/>
        </w:numPr>
        <w:spacing w:after="0"/>
        <w:ind w:left="709" w:hanging="709"/>
        <w:rPr>
          <w:sz w:val="22"/>
          <w:szCs w:val="22"/>
        </w:rPr>
      </w:pPr>
      <w:r>
        <w:rPr>
          <w:sz w:val="22"/>
          <w:szCs w:val="22"/>
        </w:rPr>
        <w:t>Příloha č. 5 – Seznam certifikovaných techniků</w:t>
      </w:r>
      <w:r w:rsidR="004F7DD0">
        <w:rPr>
          <w:sz w:val="22"/>
          <w:szCs w:val="22"/>
        </w:rPr>
        <w:t>,</w:t>
      </w:r>
    </w:p>
    <w:p w14:paraId="42213608" w14:textId="2C20FFE6" w:rsidR="004F7DD0" w:rsidRDefault="004F7DD0" w:rsidP="0096183B">
      <w:pPr>
        <w:pStyle w:val="rove2"/>
        <w:numPr>
          <w:ilvl w:val="0"/>
          <w:numId w:val="0"/>
        </w:numPr>
        <w:spacing w:after="0"/>
        <w:ind w:left="709" w:hanging="709"/>
        <w:rPr>
          <w:sz w:val="22"/>
          <w:szCs w:val="22"/>
        </w:rPr>
      </w:pPr>
      <w:r w:rsidRPr="004F7DD0">
        <w:rPr>
          <w:sz w:val="22"/>
          <w:szCs w:val="22"/>
        </w:rPr>
        <w:t>Příloha č. 6 – Seznam významných zakázek</w:t>
      </w:r>
      <w:r>
        <w:rPr>
          <w:sz w:val="22"/>
          <w:szCs w:val="22"/>
        </w:rPr>
        <w:t>.</w:t>
      </w:r>
    </w:p>
    <w:p w14:paraId="56F0DEA5" w14:textId="77777777" w:rsidR="00CD1E85" w:rsidRDefault="00CD1E85" w:rsidP="00E275FA">
      <w:pPr>
        <w:pStyle w:val="rove2"/>
        <w:numPr>
          <w:ilvl w:val="0"/>
          <w:numId w:val="0"/>
        </w:numPr>
        <w:spacing w:after="0"/>
        <w:rPr>
          <w:sz w:val="22"/>
          <w:szCs w:val="22"/>
        </w:rPr>
      </w:pPr>
    </w:p>
    <w:p w14:paraId="2CE0A794" w14:textId="03B0E7E2" w:rsidR="00A869C1" w:rsidRDefault="00A869C1" w:rsidP="006B4A0A">
      <w:pPr>
        <w:pStyle w:val="rove2"/>
        <w:numPr>
          <w:ilvl w:val="0"/>
          <w:numId w:val="0"/>
        </w:numPr>
        <w:spacing w:after="0"/>
        <w:rPr>
          <w:sz w:val="22"/>
          <w:szCs w:val="22"/>
        </w:rPr>
      </w:pPr>
    </w:p>
    <w:p w14:paraId="34BC8D70" w14:textId="77777777" w:rsidR="00CD1E85" w:rsidRDefault="00CD1E85" w:rsidP="006B4A0A">
      <w:pPr>
        <w:pStyle w:val="rove2"/>
        <w:numPr>
          <w:ilvl w:val="0"/>
          <w:numId w:val="0"/>
        </w:numPr>
        <w:spacing w:after="0"/>
        <w:rPr>
          <w:sz w:val="22"/>
          <w:szCs w:val="22"/>
        </w:rPr>
      </w:pPr>
    </w:p>
    <w:p w14:paraId="3FCBB347" w14:textId="7F7B3C08" w:rsidR="00177C07" w:rsidRPr="00574D13" w:rsidRDefault="4396DA2A" w:rsidP="009C4F8D">
      <w:pPr>
        <w:pStyle w:val="rove2"/>
        <w:numPr>
          <w:ilvl w:val="0"/>
          <w:numId w:val="0"/>
        </w:numPr>
        <w:spacing w:after="0"/>
        <w:rPr>
          <w:sz w:val="22"/>
          <w:szCs w:val="22"/>
        </w:rPr>
      </w:pPr>
      <w:r w:rsidRPr="4396DA2A">
        <w:rPr>
          <w:sz w:val="22"/>
          <w:szCs w:val="22"/>
        </w:rPr>
        <w:t>V Ostravě dne:</w:t>
      </w:r>
      <w:r w:rsidR="00177C07">
        <w:tab/>
      </w:r>
      <w:r w:rsidR="00177C07">
        <w:tab/>
      </w:r>
      <w:r w:rsidR="00177C07">
        <w:tab/>
      </w:r>
      <w:r w:rsidR="00177C07">
        <w:tab/>
      </w:r>
      <w:r w:rsidR="00177C07">
        <w:tab/>
      </w:r>
      <w:r w:rsidRPr="4396DA2A">
        <w:rPr>
          <w:sz w:val="22"/>
          <w:szCs w:val="22"/>
        </w:rPr>
        <w:t xml:space="preserve">                    </w:t>
      </w:r>
      <w:r w:rsidR="00AF3F11">
        <w:rPr>
          <w:sz w:val="22"/>
          <w:szCs w:val="22"/>
        </w:rPr>
        <w:t xml:space="preserve">      </w:t>
      </w:r>
      <w:r w:rsidR="002E6444">
        <w:rPr>
          <w:sz w:val="22"/>
          <w:szCs w:val="22"/>
        </w:rPr>
        <w:t xml:space="preserve">V </w:t>
      </w:r>
      <w:r w:rsidR="00817469">
        <w:rPr>
          <w:sz w:val="22"/>
          <w:szCs w:val="22"/>
        </w:rPr>
        <w:t>……………….</w:t>
      </w:r>
      <w:r w:rsidR="002E6444">
        <w:rPr>
          <w:sz w:val="22"/>
          <w:szCs w:val="22"/>
        </w:rPr>
        <w:t xml:space="preserve"> </w:t>
      </w:r>
      <w:r w:rsidRPr="4396DA2A">
        <w:rPr>
          <w:sz w:val="22"/>
          <w:szCs w:val="22"/>
        </w:rPr>
        <w:t xml:space="preserve">dne: </w:t>
      </w:r>
    </w:p>
    <w:p w14:paraId="51F1FBDA" w14:textId="73A37D5A" w:rsidR="00177C07" w:rsidRPr="00574D13" w:rsidRDefault="00177C07" w:rsidP="00356027">
      <w:pPr>
        <w:pStyle w:val="rove2"/>
        <w:numPr>
          <w:ilvl w:val="0"/>
          <w:numId w:val="0"/>
        </w:numPr>
        <w:spacing w:after="0"/>
        <w:rPr>
          <w:sz w:val="22"/>
          <w:szCs w:val="22"/>
        </w:rPr>
      </w:pPr>
    </w:p>
    <w:p w14:paraId="4DD62602" w14:textId="0C997172" w:rsidR="3F70859C" w:rsidRDefault="3F70859C" w:rsidP="3F70859C">
      <w:pPr>
        <w:pStyle w:val="rove2"/>
        <w:numPr>
          <w:ilvl w:val="0"/>
          <w:numId w:val="0"/>
        </w:numPr>
        <w:spacing w:after="0"/>
        <w:rPr>
          <w:sz w:val="22"/>
          <w:szCs w:val="22"/>
        </w:rPr>
      </w:pPr>
    </w:p>
    <w:p w14:paraId="75A1C9AC" w14:textId="77777777" w:rsidR="009C4F8D" w:rsidRDefault="009C4F8D" w:rsidP="3F70859C">
      <w:pPr>
        <w:pStyle w:val="rove2"/>
        <w:numPr>
          <w:ilvl w:val="0"/>
          <w:numId w:val="0"/>
        </w:numPr>
        <w:spacing w:after="0"/>
        <w:rPr>
          <w:sz w:val="22"/>
          <w:szCs w:val="22"/>
        </w:rPr>
      </w:pPr>
    </w:p>
    <w:p w14:paraId="4B57B442" w14:textId="77777777" w:rsidR="00177C07" w:rsidRPr="00574D13" w:rsidRDefault="00177C07" w:rsidP="00177C07">
      <w:pPr>
        <w:pStyle w:val="rove2"/>
        <w:numPr>
          <w:ilvl w:val="0"/>
          <w:numId w:val="0"/>
        </w:numPr>
        <w:spacing w:after="0"/>
        <w:ind w:left="709" w:hanging="709"/>
        <w:rPr>
          <w:sz w:val="22"/>
          <w:szCs w:val="22"/>
        </w:rPr>
      </w:pPr>
      <w:r w:rsidRPr="00574D13">
        <w:rPr>
          <w:sz w:val="22"/>
          <w:szCs w:val="22"/>
        </w:rPr>
        <w:t>……………………………..</w:t>
      </w:r>
      <w:r w:rsidRPr="00574D13">
        <w:rPr>
          <w:sz w:val="22"/>
          <w:szCs w:val="22"/>
        </w:rPr>
        <w:tab/>
      </w:r>
      <w:r w:rsidRPr="00574D13">
        <w:rPr>
          <w:sz w:val="22"/>
          <w:szCs w:val="22"/>
        </w:rPr>
        <w:tab/>
      </w:r>
      <w:r w:rsidRPr="00574D13">
        <w:rPr>
          <w:sz w:val="22"/>
          <w:szCs w:val="22"/>
        </w:rPr>
        <w:tab/>
      </w:r>
      <w:r w:rsidRPr="00574D13">
        <w:rPr>
          <w:sz w:val="22"/>
          <w:szCs w:val="22"/>
        </w:rPr>
        <w:tab/>
      </w:r>
      <w:r w:rsidRPr="00574D13">
        <w:rPr>
          <w:sz w:val="22"/>
          <w:szCs w:val="22"/>
        </w:rPr>
        <w:tab/>
        <w:t>……………………………..</w:t>
      </w:r>
    </w:p>
    <w:p w14:paraId="662311BC" w14:textId="4C678184" w:rsidR="00E05BB7" w:rsidRPr="00E37921" w:rsidRDefault="00817469" w:rsidP="463DFA4A">
      <w:pPr>
        <w:rPr>
          <w:sz w:val="22"/>
          <w:szCs w:val="22"/>
        </w:rPr>
      </w:pPr>
      <w:r>
        <w:rPr>
          <w:sz w:val="22"/>
          <w:szCs w:val="22"/>
        </w:rPr>
        <w:t>Ing.</w:t>
      </w:r>
      <w:r w:rsidR="00166171">
        <w:rPr>
          <w:sz w:val="22"/>
          <w:szCs w:val="22"/>
        </w:rPr>
        <w:t xml:space="preserve"> Jakub Sajdl</w:t>
      </w:r>
      <w:r w:rsidR="002A7A9C">
        <w:tab/>
      </w:r>
      <w:r w:rsidR="463DFA4A" w:rsidRPr="463DFA4A">
        <w:rPr>
          <w:sz w:val="22"/>
          <w:szCs w:val="22"/>
        </w:rPr>
        <w:t xml:space="preserve"> </w:t>
      </w:r>
      <w:r>
        <w:tab/>
      </w:r>
      <w:r>
        <w:tab/>
      </w:r>
      <w:r>
        <w:tab/>
      </w:r>
      <w:r>
        <w:tab/>
      </w:r>
      <w:r>
        <w:tab/>
      </w:r>
      <w:r w:rsidRPr="00817469">
        <w:rPr>
          <w:sz w:val="22"/>
          <w:szCs w:val="22"/>
          <w:highlight w:val="cyan"/>
        </w:rPr>
        <w:t>(DOPLNÍ PRODÁVAJÍCÍ)</w:t>
      </w:r>
    </w:p>
    <w:p w14:paraId="73320878" w14:textId="750398CD" w:rsidR="00AF5333" w:rsidRPr="00E37921" w:rsidRDefault="00166171" w:rsidP="00AF5333">
      <w:pPr>
        <w:rPr>
          <w:sz w:val="22"/>
          <w:szCs w:val="22"/>
        </w:rPr>
      </w:pPr>
      <w:r w:rsidRPr="00163556">
        <w:rPr>
          <w:sz w:val="22"/>
          <w:szCs w:val="22"/>
        </w:rPr>
        <w:t>ředitel úseku nákup a správa společnosti</w:t>
      </w:r>
      <w:r>
        <w:rPr>
          <w:sz w:val="22"/>
          <w:szCs w:val="22"/>
        </w:rPr>
        <w:tab/>
      </w:r>
      <w:r>
        <w:rPr>
          <w:sz w:val="22"/>
          <w:szCs w:val="22"/>
        </w:rPr>
        <w:tab/>
      </w:r>
      <w:r>
        <w:rPr>
          <w:sz w:val="22"/>
          <w:szCs w:val="22"/>
        </w:rPr>
        <w:tab/>
      </w:r>
      <w:r w:rsidR="00AF5333" w:rsidRPr="00817469">
        <w:rPr>
          <w:sz w:val="22"/>
          <w:szCs w:val="22"/>
          <w:highlight w:val="cyan"/>
        </w:rPr>
        <w:t>(DOPLNÍ PRODÁVAJÍCÍ)</w:t>
      </w:r>
    </w:p>
    <w:p w14:paraId="6A2F2B25" w14:textId="773BE369" w:rsidR="00166171" w:rsidRPr="006B384D" w:rsidRDefault="00166171" w:rsidP="00166171">
      <w:pPr>
        <w:pStyle w:val="Text"/>
        <w:widowControl w:val="0"/>
        <w:tabs>
          <w:tab w:val="clear" w:pos="227"/>
          <w:tab w:val="left" w:pos="3969"/>
        </w:tabs>
        <w:spacing w:line="240" w:lineRule="auto"/>
        <w:ind w:left="3969" w:right="21" w:hanging="3969"/>
        <w:rPr>
          <w:rFonts w:ascii="Times New Roman" w:hAnsi="Times New Roman"/>
          <w:sz w:val="22"/>
          <w:szCs w:val="22"/>
          <w:lang w:val="cs-CZ"/>
        </w:rPr>
      </w:pPr>
    </w:p>
    <w:p w14:paraId="5DE06F27" w14:textId="489700D9" w:rsidR="00193B19" w:rsidRPr="000A6913" w:rsidRDefault="00193B19" w:rsidP="00AF5333">
      <w:pPr>
        <w:rPr>
          <w:sz w:val="22"/>
          <w:szCs w:val="22"/>
        </w:rPr>
      </w:pPr>
    </w:p>
    <w:sectPr w:rsidR="00193B19" w:rsidRPr="000A6913" w:rsidSect="00664059">
      <w:headerReference w:type="default" r:id="rId12"/>
      <w:footerReference w:type="default" r:id="rId13"/>
      <w:footerReference w:type="first" r:id="rId14"/>
      <w:pgSz w:w="12240" w:h="15840" w:code="1"/>
      <w:pgMar w:top="1191" w:right="1304" w:bottom="1134" w:left="1276" w:header="851"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7577B" w14:textId="77777777" w:rsidR="00405878" w:rsidRDefault="00405878" w:rsidP="005B5391">
      <w:r>
        <w:separator/>
      </w:r>
    </w:p>
  </w:endnote>
  <w:endnote w:type="continuationSeparator" w:id="0">
    <w:p w14:paraId="1009DEE8" w14:textId="77777777" w:rsidR="00405878" w:rsidRDefault="00405878" w:rsidP="005B5391">
      <w:r>
        <w:continuationSeparator/>
      </w:r>
    </w:p>
  </w:endnote>
  <w:endnote w:type="continuationNotice" w:id="1">
    <w:p w14:paraId="0B4FA64A" w14:textId="77777777" w:rsidR="00405878" w:rsidRDefault="004058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217CD" w14:textId="0984FE3D" w:rsidR="00405878" w:rsidRDefault="00405878" w:rsidP="000F08CC">
    <w:pPr>
      <w:pStyle w:val="Zpat"/>
      <w:ind w:right="360"/>
      <w:jc w:val="center"/>
    </w:pPr>
    <w:r>
      <w:t xml:space="preserve">Strana </w:t>
    </w:r>
    <w:r>
      <w:fldChar w:fldCharType="begin"/>
    </w:r>
    <w:r>
      <w:instrText xml:space="preserve"> PAGE </w:instrText>
    </w:r>
    <w:r>
      <w:fldChar w:fldCharType="separate"/>
    </w:r>
    <w:r w:rsidR="004E2AA7">
      <w:rPr>
        <w:noProof/>
      </w:rPr>
      <w:t>10</w:t>
    </w:r>
    <w:r>
      <w:rPr>
        <w:noProof/>
      </w:rPr>
      <w:fldChar w:fldCharType="end"/>
    </w:r>
    <w:r>
      <w:t xml:space="preserve"> (celkem </w:t>
    </w:r>
    <w:r>
      <w:fldChar w:fldCharType="begin"/>
    </w:r>
    <w:r>
      <w:instrText>NUMPAGES</w:instrText>
    </w:r>
    <w:r>
      <w:fldChar w:fldCharType="separate"/>
    </w:r>
    <w:r w:rsidR="004E2AA7">
      <w:rPr>
        <w:noProof/>
      </w:rPr>
      <w:t>10</w:t>
    </w:r>
    <w: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CBCC" w14:textId="4BEB6F15" w:rsidR="00405878" w:rsidRPr="00801FDA" w:rsidRDefault="00405878" w:rsidP="00F875D4">
    <w:pPr>
      <w:pStyle w:val="Zpat"/>
      <w:ind w:right="360"/>
      <w:jc w:val="center"/>
    </w:pPr>
    <w:r w:rsidRPr="00801FDA">
      <w:t xml:space="preserve">Strana </w:t>
    </w:r>
    <w:r w:rsidRPr="00801FDA">
      <w:fldChar w:fldCharType="begin"/>
    </w:r>
    <w:r>
      <w:instrText xml:space="preserve"> PAGE </w:instrText>
    </w:r>
    <w:r w:rsidRPr="00801FDA">
      <w:fldChar w:fldCharType="separate"/>
    </w:r>
    <w:r w:rsidR="004E2AA7">
      <w:rPr>
        <w:noProof/>
      </w:rPr>
      <w:t>1</w:t>
    </w:r>
    <w:r w:rsidRPr="00801FDA">
      <w:fldChar w:fldCharType="end"/>
    </w:r>
    <w:r w:rsidRPr="00801FDA">
      <w:t xml:space="preserve"> (celkem </w:t>
    </w:r>
    <w:r w:rsidRPr="00801FDA">
      <w:fldChar w:fldCharType="begin"/>
    </w:r>
    <w:r>
      <w:instrText xml:space="preserve"> NUMPAGES </w:instrText>
    </w:r>
    <w:r w:rsidRPr="00801FDA">
      <w:fldChar w:fldCharType="separate"/>
    </w:r>
    <w:r w:rsidR="004E2AA7">
      <w:rPr>
        <w:noProof/>
      </w:rPr>
      <w:t>10</w:t>
    </w:r>
    <w:r w:rsidRPr="00801FDA">
      <w:fldChar w:fldCharType="end"/>
    </w:r>
    <w:r>
      <w:t>)</w:t>
    </w:r>
  </w:p>
  <w:p w14:paraId="0AAB4913" w14:textId="77777777" w:rsidR="00405878" w:rsidRPr="00801FDA" w:rsidRDefault="004058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1A59A" w14:textId="77777777" w:rsidR="00405878" w:rsidRDefault="00405878" w:rsidP="005B5391">
      <w:r>
        <w:separator/>
      </w:r>
    </w:p>
  </w:footnote>
  <w:footnote w:type="continuationSeparator" w:id="0">
    <w:p w14:paraId="648C192A" w14:textId="77777777" w:rsidR="00405878" w:rsidRDefault="00405878" w:rsidP="005B5391">
      <w:r>
        <w:continuationSeparator/>
      </w:r>
    </w:p>
  </w:footnote>
  <w:footnote w:type="continuationNotice" w:id="1">
    <w:p w14:paraId="5122AC4E" w14:textId="77777777" w:rsidR="00405878" w:rsidRDefault="004058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1285E" w14:textId="77777777" w:rsidR="00405878" w:rsidRDefault="00405878" w:rsidP="000F08CC">
    <w:pPr>
      <w:pStyle w:val="Zhlav"/>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11D1"/>
    <w:multiLevelType w:val="hybridMultilevel"/>
    <w:tmpl w:val="79703418"/>
    <w:lvl w:ilvl="0" w:tplc="A09CFC52">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91B7BB9"/>
    <w:multiLevelType w:val="multilevel"/>
    <w:tmpl w:val="1EBEB2EA"/>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08855FC"/>
    <w:multiLevelType w:val="hybridMultilevel"/>
    <w:tmpl w:val="DDC2F4C6"/>
    <w:lvl w:ilvl="0" w:tplc="975655A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15:restartNumberingAfterBreak="0">
    <w:nsid w:val="2231602F"/>
    <w:multiLevelType w:val="hybridMultilevel"/>
    <w:tmpl w:val="09AEDDA4"/>
    <w:lvl w:ilvl="0" w:tplc="B606AFC0">
      <w:start w:val="1"/>
      <w:numFmt w:val="lowerLetter"/>
      <w:lvlText w:val="%1)"/>
      <w:lvlJc w:val="left"/>
      <w:pPr>
        <w:ind w:left="1792" w:hanging="360"/>
      </w:pPr>
      <w:rPr>
        <w:rFonts w:hint="default"/>
      </w:rPr>
    </w:lvl>
    <w:lvl w:ilvl="1" w:tplc="04050019" w:tentative="1">
      <w:start w:val="1"/>
      <w:numFmt w:val="lowerLetter"/>
      <w:lvlText w:val="%2."/>
      <w:lvlJc w:val="left"/>
      <w:pPr>
        <w:ind w:left="2512" w:hanging="360"/>
      </w:pPr>
    </w:lvl>
    <w:lvl w:ilvl="2" w:tplc="0405001B" w:tentative="1">
      <w:start w:val="1"/>
      <w:numFmt w:val="lowerRoman"/>
      <w:lvlText w:val="%3."/>
      <w:lvlJc w:val="right"/>
      <w:pPr>
        <w:ind w:left="3232" w:hanging="180"/>
      </w:pPr>
    </w:lvl>
    <w:lvl w:ilvl="3" w:tplc="0405000F" w:tentative="1">
      <w:start w:val="1"/>
      <w:numFmt w:val="decimal"/>
      <w:lvlText w:val="%4."/>
      <w:lvlJc w:val="left"/>
      <w:pPr>
        <w:ind w:left="3952" w:hanging="360"/>
      </w:pPr>
    </w:lvl>
    <w:lvl w:ilvl="4" w:tplc="04050019" w:tentative="1">
      <w:start w:val="1"/>
      <w:numFmt w:val="lowerLetter"/>
      <w:lvlText w:val="%5."/>
      <w:lvlJc w:val="left"/>
      <w:pPr>
        <w:ind w:left="4672" w:hanging="360"/>
      </w:pPr>
    </w:lvl>
    <w:lvl w:ilvl="5" w:tplc="0405001B" w:tentative="1">
      <w:start w:val="1"/>
      <w:numFmt w:val="lowerRoman"/>
      <w:lvlText w:val="%6."/>
      <w:lvlJc w:val="right"/>
      <w:pPr>
        <w:ind w:left="5392" w:hanging="180"/>
      </w:pPr>
    </w:lvl>
    <w:lvl w:ilvl="6" w:tplc="0405000F" w:tentative="1">
      <w:start w:val="1"/>
      <w:numFmt w:val="decimal"/>
      <w:lvlText w:val="%7."/>
      <w:lvlJc w:val="left"/>
      <w:pPr>
        <w:ind w:left="6112" w:hanging="360"/>
      </w:pPr>
    </w:lvl>
    <w:lvl w:ilvl="7" w:tplc="04050019" w:tentative="1">
      <w:start w:val="1"/>
      <w:numFmt w:val="lowerLetter"/>
      <w:lvlText w:val="%8."/>
      <w:lvlJc w:val="left"/>
      <w:pPr>
        <w:ind w:left="6832" w:hanging="360"/>
      </w:pPr>
    </w:lvl>
    <w:lvl w:ilvl="8" w:tplc="0405001B" w:tentative="1">
      <w:start w:val="1"/>
      <w:numFmt w:val="lowerRoman"/>
      <w:lvlText w:val="%9."/>
      <w:lvlJc w:val="right"/>
      <w:pPr>
        <w:ind w:left="7552" w:hanging="180"/>
      </w:pPr>
    </w:lvl>
  </w:abstractNum>
  <w:abstractNum w:abstractNumId="4" w15:restartNumberingAfterBreak="0">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31043069"/>
    <w:multiLevelType w:val="hybridMultilevel"/>
    <w:tmpl w:val="685E583E"/>
    <w:lvl w:ilvl="0" w:tplc="04050001">
      <w:start w:val="1"/>
      <w:numFmt w:val="bullet"/>
      <w:lvlText w:val=""/>
      <w:lvlJc w:val="left"/>
      <w:pPr>
        <w:ind w:left="1654" w:hanging="360"/>
      </w:pPr>
      <w:rPr>
        <w:rFonts w:ascii="Symbol" w:hAnsi="Symbol" w:hint="default"/>
      </w:rPr>
    </w:lvl>
    <w:lvl w:ilvl="1" w:tplc="04050003" w:tentative="1">
      <w:start w:val="1"/>
      <w:numFmt w:val="bullet"/>
      <w:lvlText w:val="o"/>
      <w:lvlJc w:val="left"/>
      <w:pPr>
        <w:ind w:left="2374" w:hanging="360"/>
      </w:pPr>
      <w:rPr>
        <w:rFonts w:ascii="Courier New" w:hAnsi="Courier New" w:cs="Courier New" w:hint="default"/>
      </w:rPr>
    </w:lvl>
    <w:lvl w:ilvl="2" w:tplc="04050005" w:tentative="1">
      <w:start w:val="1"/>
      <w:numFmt w:val="bullet"/>
      <w:lvlText w:val=""/>
      <w:lvlJc w:val="left"/>
      <w:pPr>
        <w:ind w:left="3094" w:hanging="360"/>
      </w:pPr>
      <w:rPr>
        <w:rFonts w:ascii="Wingdings" w:hAnsi="Wingdings" w:hint="default"/>
      </w:rPr>
    </w:lvl>
    <w:lvl w:ilvl="3" w:tplc="04050001" w:tentative="1">
      <w:start w:val="1"/>
      <w:numFmt w:val="bullet"/>
      <w:lvlText w:val=""/>
      <w:lvlJc w:val="left"/>
      <w:pPr>
        <w:ind w:left="3814" w:hanging="360"/>
      </w:pPr>
      <w:rPr>
        <w:rFonts w:ascii="Symbol" w:hAnsi="Symbol" w:hint="default"/>
      </w:rPr>
    </w:lvl>
    <w:lvl w:ilvl="4" w:tplc="04050003" w:tentative="1">
      <w:start w:val="1"/>
      <w:numFmt w:val="bullet"/>
      <w:lvlText w:val="o"/>
      <w:lvlJc w:val="left"/>
      <w:pPr>
        <w:ind w:left="4534" w:hanging="360"/>
      </w:pPr>
      <w:rPr>
        <w:rFonts w:ascii="Courier New" w:hAnsi="Courier New" w:cs="Courier New" w:hint="default"/>
      </w:rPr>
    </w:lvl>
    <w:lvl w:ilvl="5" w:tplc="04050005" w:tentative="1">
      <w:start w:val="1"/>
      <w:numFmt w:val="bullet"/>
      <w:lvlText w:val=""/>
      <w:lvlJc w:val="left"/>
      <w:pPr>
        <w:ind w:left="5254" w:hanging="360"/>
      </w:pPr>
      <w:rPr>
        <w:rFonts w:ascii="Wingdings" w:hAnsi="Wingdings" w:hint="default"/>
      </w:rPr>
    </w:lvl>
    <w:lvl w:ilvl="6" w:tplc="04050001" w:tentative="1">
      <w:start w:val="1"/>
      <w:numFmt w:val="bullet"/>
      <w:lvlText w:val=""/>
      <w:lvlJc w:val="left"/>
      <w:pPr>
        <w:ind w:left="5974" w:hanging="360"/>
      </w:pPr>
      <w:rPr>
        <w:rFonts w:ascii="Symbol" w:hAnsi="Symbol" w:hint="default"/>
      </w:rPr>
    </w:lvl>
    <w:lvl w:ilvl="7" w:tplc="04050003" w:tentative="1">
      <w:start w:val="1"/>
      <w:numFmt w:val="bullet"/>
      <w:lvlText w:val="o"/>
      <w:lvlJc w:val="left"/>
      <w:pPr>
        <w:ind w:left="6694" w:hanging="360"/>
      </w:pPr>
      <w:rPr>
        <w:rFonts w:ascii="Courier New" w:hAnsi="Courier New" w:cs="Courier New" w:hint="default"/>
      </w:rPr>
    </w:lvl>
    <w:lvl w:ilvl="8" w:tplc="04050005" w:tentative="1">
      <w:start w:val="1"/>
      <w:numFmt w:val="bullet"/>
      <w:lvlText w:val=""/>
      <w:lvlJc w:val="left"/>
      <w:pPr>
        <w:ind w:left="7414" w:hanging="360"/>
      </w:pPr>
      <w:rPr>
        <w:rFonts w:ascii="Wingdings" w:hAnsi="Wingdings" w:hint="default"/>
      </w:rPr>
    </w:lvl>
  </w:abstractNum>
  <w:abstractNum w:abstractNumId="6"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D9681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9BF1361"/>
    <w:multiLevelType w:val="multilevel"/>
    <w:tmpl w:val="1A9ACDFC"/>
    <w:styleLink w:val="Styl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B03539D"/>
    <w:multiLevelType w:val="hybridMultilevel"/>
    <w:tmpl w:val="92D0E03C"/>
    <w:lvl w:ilvl="0" w:tplc="D64A694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5B116156"/>
    <w:multiLevelType w:val="hybridMultilevel"/>
    <w:tmpl w:val="AD866FA4"/>
    <w:lvl w:ilvl="0" w:tplc="D64A694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62645649"/>
    <w:multiLevelType w:val="hybridMultilevel"/>
    <w:tmpl w:val="0958CDF8"/>
    <w:lvl w:ilvl="0" w:tplc="9E76C1B0">
      <w:start w:val="1"/>
      <w:numFmt w:val="lowerLetter"/>
      <w:lvlText w:val="%1)"/>
      <w:lvlJc w:val="left"/>
      <w:pPr>
        <w:ind w:left="360" w:hanging="360"/>
      </w:pPr>
      <w:rPr>
        <w:rFonts w:hint="default"/>
      </w:rPr>
    </w:lvl>
    <w:lvl w:ilvl="1" w:tplc="04050019">
      <w:start w:val="1"/>
      <w:numFmt w:val="lowerLetter"/>
      <w:lvlText w:val="%2."/>
      <w:lvlJc w:val="left"/>
      <w:pPr>
        <w:ind w:left="1440" w:hanging="360"/>
      </w:pPr>
    </w:lvl>
    <w:lvl w:ilvl="2" w:tplc="402C6652"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FF7226"/>
    <w:multiLevelType w:val="hybridMultilevel"/>
    <w:tmpl w:val="12546FF2"/>
    <w:lvl w:ilvl="0" w:tplc="F0FC7B6C">
      <w:start w:val="1"/>
      <w:numFmt w:val="lowerLetter"/>
      <w:lvlText w:val="%1)"/>
      <w:lvlJc w:val="left"/>
      <w:pPr>
        <w:ind w:left="927" w:hanging="360"/>
      </w:pPr>
      <w:rPr>
        <w:rFonts w:hint="default"/>
        <w:b w:val="0"/>
        <w:bCs/>
      </w:rPr>
    </w:lvl>
    <w:lvl w:ilvl="1" w:tplc="5036777C">
      <w:start w:val="1"/>
      <w:numFmt w:val="lowerLetter"/>
      <w:lvlText w:val="%2."/>
      <w:lvlJc w:val="left"/>
      <w:pPr>
        <w:ind w:left="1647" w:hanging="360"/>
      </w:pPr>
    </w:lvl>
    <w:lvl w:ilvl="2" w:tplc="40149060" w:tentative="1">
      <w:start w:val="1"/>
      <w:numFmt w:val="lowerRoman"/>
      <w:lvlText w:val="%3."/>
      <w:lvlJc w:val="right"/>
      <w:pPr>
        <w:ind w:left="2367" w:hanging="180"/>
      </w:pPr>
    </w:lvl>
    <w:lvl w:ilvl="3" w:tplc="48DEE142" w:tentative="1">
      <w:start w:val="1"/>
      <w:numFmt w:val="decimal"/>
      <w:lvlText w:val="%4."/>
      <w:lvlJc w:val="left"/>
      <w:pPr>
        <w:ind w:left="3087" w:hanging="360"/>
      </w:pPr>
    </w:lvl>
    <w:lvl w:ilvl="4" w:tplc="511059DC" w:tentative="1">
      <w:start w:val="1"/>
      <w:numFmt w:val="lowerLetter"/>
      <w:lvlText w:val="%5."/>
      <w:lvlJc w:val="left"/>
      <w:pPr>
        <w:ind w:left="3807" w:hanging="360"/>
      </w:pPr>
    </w:lvl>
    <w:lvl w:ilvl="5" w:tplc="D7822674" w:tentative="1">
      <w:start w:val="1"/>
      <w:numFmt w:val="lowerRoman"/>
      <w:lvlText w:val="%6."/>
      <w:lvlJc w:val="right"/>
      <w:pPr>
        <w:ind w:left="4527" w:hanging="180"/>
      </w:pPr>
    </w:lvl>
    <w:lvl w:ilvl="6" w:tplc="A362888A" w:tentative="1">
      <w:start w:val="1"/>
      <w:numFmt w:val="decimal"/>
      <w:lvlText w:val="%7."/>
      <w:lvlJc w:val="left"/>
      <w:pPr>
        <w:ind w:left="5247" w:hanging="360"/>
      </w:pPr>
    </w:lvl>
    <w:lvl w:ilvl="7" w:tplc="AFC801D4" w:tentative="1">
      <w:start w:val="1"/>
      <w:numFmt w:val="lowerLetter"/>
      <w:lvlText w:val="%8."/>
      <w:lvlJc w:val="left"/>
      <w:pPr>
        <w:ind w:left="5967" w:hanging="360"/>
      </w:pPr>
    </w:lvl>
    <w:lvl w:ilvl="8" w:tplc="5B204CC2" w:tentative="1">
      <w:start w:val="1"/>
      <w:numFmt w:val="lowerRoman"/>
      <w:lvlText w:val="%9."/>
      <w:lvlJc w:val="right"/>
      <w:pPr>
        <w:ind w:left="6687" w:hanging="180"/>
      </w:pPr>
    </w:lvl>
  </w:abstractNum>
  <w:num w:numId="1">
    <w:abstractNumId w:val="8"/>
  </w:num>
  <w:num w:numId="2">
    <w:abstractNumId w:val="1"/>
  </w:num>
  <w:num w:numId="3">
    <w:abstractNumId w:val="4"/>
  </w:num>
  <w:num w:numId="4">
    <w:abstractNumId w:val="0"/>
  </w:num>
  <w:num w:numId="5">
    <w:abstractNumId w:val="12"/>
  </w:num>
  <w:num w:numId="6">
    <w:abstractNumId w:val="5"/>
  </w:num>
  <w:num w:numId="7">
    <w:abstractNumId w:val="3"/>
  </w:num>
  <w:num w:numId="8">
    <w:abstractNumId w:val="2"/>
  </w:num>
  <w:num w:numId="9">
    <w:abstractNumId w:val="10"/>
  </w:num>
  <w:num w:numId="10">
    <w:abstractNumId w:val="9"/>
  </w:num>
  <w:num w:numId="11">
    <w:abstractNumId w:val="1"/>
  </w:num>
  <w:num w:numId="12">
    <w:abstractNumId w:val="1"/>
  </w:num>
  <w:num w:numId="13">
    <w:abstractNumId w:val="11"/>
    <w:lvlOverride w:ilvl="0">
      <w:lvl w:ilvl="0" w:tplc="9E76C1B0">
        <w:start w:val="1"/>
        <w:numFmt w:val="decimal"/>
        <w:lvlText w:val="%1)"/>
        <w:lvlJc w:val="left"/>
        <w:pPr>
          <w:ind w:left="360" w:hanging="360"/>
        </w:pPr>
      </w:lvl>
    </w:lvlOverride>
    <w:lvlOverride w:ilvl="1">
      <w:lvl w:ilvl="1" w:tplc="04050019">
        <w:start w:val="1"/>
        <w:numFmt w:val="lowerLetter"/>
        <w:lvlText w:val="%2)"/>
        <w:lvlJc w:val="left"/>
        <w:pPr>
          <w:ind w:left="720" w:hanging="360"/>
        </w:pPr>
      </w:lvl>
    </w:lvlOverride>
    <w:lvlOverride w:ilvl="2">
      <w:lvl w:ilvl="2" w:tplc="402C6652">
        <w:start w:val="1"/>
        <w:numFmt w:val="lowerRoman"/>
        <w:lvlText w:val="%3)"/>
        <w:lvlJc w:val="left"/>
        <w:pPr>
          <w:ind w:left="1080" w:hanging="360"/>
        </w:pPr>
      </w:lvl>
    </w:lvlOverride>
    <w:lvlOverride w:ilvl="3">
      <w:lvl w:ilvl="3" w:tplc="0405000F">
        <w:start w:val="1"/>
        <w:numFmt w:val="decimal"/>
        <w:lvlText w:val="(%4)"/>
        <w:lvlJc w:val="left"/>
        <w:pPr>
          <w:ind w:left="1440" w:hanging="360"/>
        </w:pPr>
      </w:lvl>
    </w:lvlOverride>
    <w:lvlOverride w:ilvl="4">
      <w:lvl w:ilvl="4" w:tplc="04050019">
        <w:start w:val="1"/>
        <w:numFmt w:val="lowerLetter"/>
        <w:lvlText w:val="(%5)"/>
        <w:lvlJc w:val="left"/>
        <w:pPr>
          <w:ind w:left="1800" w:hanging="360"/>
        </w:pPr>
      </w:lvl>
    </w:lvlOverride>
    <w:lvlOverride w:ilvl="5">
      <w:lvl w:ilvl="5" w:tplc="0405001B">
        <w:start w:val="1"/>
        <w:numFmt w:val="lowerRoman"/>
        <w:lvlText w:val="(%6)"/>
        <w:lvlJc w:val="left"/>
        <w:pPr>
          <w:ind w:left="2160" w:hanging="360"/>
        </w:pPr>
      </w:lvl>
    </w:lvlOverride>
    <w:lvlOverride w:ilvl="6">
      <w:lvl w:ilvl="6" w:tplc="0405000F">
        <w:start w:val="1"/>
        <w:numFmt w:val="decimal"/>
        <w:lvlText w:val="%7."/>
        <w:lvlJc w:val="left"/>
        <w:pPr>
          <w:ind w:left="2520" w:hanging="360"/>
        </w:pPr>
      </w:lvl>
    </w:lvlOverride>
    <w:lvlOverride w:ilvl="7">
      <w:lvl w:ilvl="7" w:tplc="04050019">
        <w:start w:val="1"/>
        <w:numFmt w:val="lowerLetter"/>
        <w:lvlText w:val="%8."/>
        <w:lvlJc w:val="left"/>
        <w:pPr>
          <w:ind w:left="2880" w:hanging="360"/>
        </w:pPr>
      </w:lvl>
    </w:lvlOverride>
    <w:lvlOverride w:ilvl="8">
      <w:lvl w:ilvl="8" w:tplc="0405001B">
        <w:start w:val="1"/>
        <w:numFmt w:val="lowerRoman"/>
        <w:lvlText w:val="%9."/>
        <w:lvlJc w:val="left"/>
        <w:pPr>
          <w:ind w:left="3240" w:hanging="360"/>
        </w:pPr>
      </w:lvl>
    </w:lvlOverride>
  </w:num>
  <w:num w:numId="14">
    <w:abstractNumId w:val="6"/>
  </w:num>
  <w:num w:numId="15">
    <w:abstractNumId w:val="7"/>
  </w:num>
  <w:num w:numId="16">
    <w:abstractNumId w:val="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Dušan, Bc.">
    <w15:presenceInfo w15:providerId="AD" w15:userId="S::zemand@dpo.cz::d6eaa922-c29f-40be-ae76-65e3327b8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7F"/>
    <w:rsid w:val="00002779"/>
    <w:rsid w:val="00004A89"/>
    <w:rsid w:val="00010837"/>
    <w:rsid w:val="000120D4"/>
    <w:rsid w:val="00015AEE"/>
    <w:rsid w:val="00016177"/>
    <w:rsid w:val="00021CF3"/>
    <w:rsid w:val="00022FAA"/>
    <w:rsid w:val="000330B5"/>
    <w:rsid w:val="000337B5"/>
    <w:rsid w:val="00036521"/>
    <w:rsid w:val="000379EE"/>
    <w:rsid w:val="00040778"/>
    <w:rsid w:val="000420E6"/>
    <w:rsid w:val="00042873"/>
    <w:rsid w:val="00043242"/>
    <w:rsid w:val="0004524A"/>
    <w:rsid w:val="00050F60"/>
    <w:rsid w:val="00051E6F"/>
    <w:rsid w:val="000523CA"/>
    <w:rsid w:val="00052CDE"/>
    <w:rsid w:val="00052D0B"/>
    <w:rsid w:val="000540F6"/>
    <w:rsid w:val="0005453F"/>
    <w:rsid w:val="00056980"/>
    <w:rsid w:val="0005763C"/>
    <w:rsid w:val="00061C07"/>
    <w:rsid w:val="000627D3"/>
    <w:rsid w:val="00062A61"/>
    <w:rsid w:val="00062D6D"/>
    <w:rsid w:val="00070070"/>
    <w:rsid w:val="00071615"/>
    <w:rsid w:val="00072C70"/>
    <w:rsid w:val="00073480"/>
    <w:rsid w:val="00073941"/>
    <w:rsid w:val="00073CA8"/>
    <w:rsid w:val="00076481"/>
    <w:rsid w:val="00076D3D"/>
    <w:rsid w:val="00077DD2"/>
    <w:rsid w:val="00080C7F"/>
    <w:rsid w:val="00080E40"/>
    <w:rsid w:val="000811F2"/>
    <w:rsid w:val="000816F7"/>
    <w:rsid w:val="000840E2"/>
    <w:rsid w:val="000841C6"/>
    <w:rsid w:val="00085EE6"/>
    <w:rsid w:val="00087241"/>
    <w:rsid w:val="000900E4"/>
    <w:rsid w:val="00090AF9"/>
    <w:rsid w:val="00090CCD"/>
    <w:rsid w:val="00091A4D"/>
    <w:rsid w:val="00092B96"/>
    <w:rsid w:val="000933DC"/>
    <w:rsid w:val="00093413"/>
    <w:rsid w:val="00093AE0"/>
    <w:rsid w:val="000978EC"/>
    <w:rsid w:val="00097954"/>
    <w:rsid w:val="000A1EF2"/>
    <w:rsid w:val="000A518F"/>
    <w:rsid w:val="000A6913"/>
    <w:rsid w:val="000A6BE7"/>
    <w:rsid w:val="000A7172"/>
    <w:rsid w:val="000B0361"/>
    <w:rsid w:val="000B1C21"/>
    <w:rsid w:val="000B22AA"/>
    <w:rsid w:val="000B241D"/>
    <w:rsid w:val="000B2CDB"/>
    <w:rsid w:val="000B4BC3"/>
    <w:rsid w:val="000B64BB"/>
    <w:rsid w:val="000B76D4"/>
    <w:rsid w:val="000C04F1"/>
    <w:rsid w:val="000C19EF"/>
    <w:rsid w:val="000C2ECF"/>
    <w:rsid w:val="000C481B"/>
    <w:rsid w:val="000C54C5"/>
    <w:rsid w:val="000C73A6"/>
    <w:rsid w:val="000D2771"/>
    <w:rsid w:val="000D3989"/>
    <w:rsid w:val="000D3E30"/>
    <w:rsid w:val="000D4CB9"/>
    <w:rsid w:val="000D52DB"/>
    <w:rsid w:val="000D6282"/>
    <w:rsid w:val="000D6303"/>
    <w:rsid w:val="000D6E2B"/>
    <w:rsid w:val="000E0A3C"/>
    <w:rsid w:val="000E6376"/>
    <w:rsid w:val="000E728B"/>
    <w:rsid w:val="000F08CC"/>
    <w:rsid w:val="000F1DEF"/>
    <w:rsid w:val="000F54DB"/>
    <w:rsid w:val="000F5A96"/>
    <w:rsid w:val="001001E7"/>
    <w:rsid w:val="001040D4"/>
    <w:rsid w:val="001063CB"/>
    <w:rsid w:val="00107D23"/>
    <w:rsid w:val="001106AB"/>
    <w:rsid w:val="00112C48"/>
    <w:rsid w:val="00113DD9"/>
    <w:rsid w:val="0011494B"/>
    <w:rsid w:val="001157E4"/>
    <w:rsid w:val="00116048"/>
    <w:rsid w:val="00121D62"/>
    <w:rsid w:val="00122B1A"/>
    <w:rsid w:val="00124227"/>
    <w:rsid w:val="0012614A"/>
    <w:rsid w:val="00127B3A"/>
    <w:rsid w:val="0013367A"/>
    <w:rsid w:val="00133724"/>
    <w:rsid w:val="00135554"/>
    <w:rsid w:val="00142362"/>
    <w:rsid w:val="001472DA"/>
    <w:rsid w:val="001472F0"/>
    <w:rsid w:val="00147617"/>
    <w:rsid w:val="00147CFD"/>
    <w:rsid w:val="00151962"/>
    <w:rsid w:val="00151F63"/>
    <w:rsid w:val="001536DC"/>
    <w:rsid w:val="00157137"/>
    <w:rsid w:val="00157A12"/>
    <w:rsid w:val="00163231"/>
    <w:rsid w:val="00164876"/>
    <w:rsid w:val="00166171"/>
    <w:rsid w:val="00166379"/>
    <w:rsid w:val="0016645D"/>
    <w:rsid w:val="00166C59"/>
    <w:rsid w:val="001679FB"/>
    <w:rsid w:val="00171FF9"/>
    <w:rsid w:val="00177C07"/>
    <w:rsid w:val="00180013"/>
    <w:rsid w:val="001807F9"/>
    <w:rsid w:val="001823E6"/>
    <w:rsid w:val="00184525"/>
    <w:rsid w:val="00184D74"/>
    <w:rsid w:val="0018544F"/>
    <w:rsid w:val="00185B96"/>
    <w:rsid w:val="001875D3"/>
    <w:rsid w:val="00193195"/>
    <w:rsid w:val="00193B19"/>
    <w:rsid w:val="001945FC"/>
    <w:rsid w:val="001A452F"/>
    <w:rsid w:val="001A4959"/>
    <w:rsid w:val="001B08A4"/>
    <w:rsid w:val="001B0CAC"/>
    <w:rsid w:val="001B1013"/>
    <w:rsid w:val="001B1C53"/>
    <w:rsid w:val="001B36D1"/>
    <w:rsid w:val="001B51B7"/>
    <w:rsid w:val="001B5F03"/>
    <w:rsid w:val="001B6C49"/>
    <w:rsid w:val="001B703A"/>
    <w:rsid w:val="001B704D"/>
    <w:rsid w:val="001B7FB1"/>
    <w:rsid w:val="001C2A23"/>
    <w:rsid w:val="001C30D3"/>
    <w:rsid w:val="001C3163"/>
    <w:rsid w:val="001C35F4"/>
    <w:rsid w:val="001C3683"/>
    <w:rsid w:val="001C3FCF"/>
    <w:rsid w:val="001C66E9"/>
    <w:rsid w:val="001C6B52"/>
    <w:rsid w:val="001D0251"/>
    <w:rsid w:val="001D1E2F"/>
    <w:rsid w:val="001D26AA"/>
    <w:rsid w:val="001D28A3"/>
    <w:rsid w:val="001D292A"/>
    <w:rsid w:val="001D2D2F"/>
    <w:rsid w:val="001D3A09"/>
    <w:rsid w:val="001D4393"/>
    <w:rsid w:val="001D67F4"/>
    <w:rsid w:val="001E11CD"/>
    <w:rsid w:val="001E132D"/>
    <w:rsid w:val="001E7A97"/>
    <w:rsid w:val="001F0645"/>
    <w:rsid w:val="001F3B6C"/>
    <w:rsid w:val="001F4195"/>
    <w:rsid w:val="001F59FD"/>
    <w:rsid w:val="00200FAE"/>
    <w:rsid w:val="002036A1"/>
    <w:rsid w:val="00204154"/>
    <w:rsid w:val="00204BC3"/>
    <w:rsid w:val="00206B47"/>
    <w:rsid w:val="00207212"/>
    <w:rsid w:val="00207A7B"/>
    <w:rsid w:val="002118D3"/>
    <w:rsid w:val="00211E80"/>
    <w:rsid w:val="002130D8"/>
    <w:rsid w:val="00213BA9"/>
    <w:rsid w:val="00213EAC"/>
    <w:rsid w:val="00214D11"/>
    <w:rsid w:val="00220395"/>
    <w:rsid w:val="00223B9F"/>
    <w:rsid w:val="002241E5"/>
    <w:rsid w:val="00226A38"/>
    <w:rsid w:val="00226FF4"/>
    <w:rsid w:val="0023086E"/>
    <w:rsid w:val="00231590"/>
    <w:rsid w:val="002334B5"/>
    <w:rsid w:val="00236E09"/>
    <w:rsid w:val="00237DEC"/>
    <w:rsid w:val="00241F68"/>
    <w:rsid w:val="00242840"/>
    <w:rsid w:val="00243CF2"/>
    <w:rsid w:val="002443BB"/>
    <w:rsid w:val="00245F05"/>
    <w:rsid w:val="002468D9"/>
    <w:rsid w:val="00253298"/>
    <w:rsid w:val="002553C3"/>
    <w:rsid w:val="00260C12"/>
    <w:rsid w:val="00260F17"/>
    <w:rsid w:val="00261F4B"/>
    <w:rsid w:val="00263008"/>
    <w:rsid w:val="0026362A"/>
    <w:rsid w:val="00264571"/>
    <w:rsid w:val="00271F6D"/>
    <w:rsid w:val="00275D5D"/>
    <w:rsid w:val="002779A6"/>
    <w:rsid w:val="00280047"/>
    <w:rsid w:val="0028320C"/>
    <w:rsid w:val="0028469E"/>
    <w:rsid w:val="00284757"/>
    <w:rsid w:val="00285CE9"/>
    <w:rsid w:val="002862A7"/>
    <w:rsid w:val="0028719E"/>
    <w:rsid w:val="00290138"/>
    <w:rsid w:val="002914B4"/>
    <w:rsid w:val="00292E6C"/>
    <w:rsid w:val="002938AC"/>
    <w:rsid w:val="0029588F"/>
    <w:rsid w:val="00295920"/>
    <w:rsid w:val="00297F25"/>
    <w:rsid w:val="002A01CE"/>
    <w:rsid w:val="002A0B23"/>
    <w:rsid w:val="002A155E"/>
    <w:rsid w:val="002A17CC"/>
    <w:rsid w:val="002A1977"/>
    <w:rsid w:val="002A1DCD"/>
    <w:rsid w:val="002A1F92"/>
    <w:rsid w:val="002A2D41"/>
    <w:rsid w:val="002A31FE"/>
    <w:rsid w:val="002A5776"/>
    <w:rsid w:val="002A6B34"/>
    <w:rsid w:val="002A7A7D"/>
    <w:rsid w:val="002A7A9C"/>
    <w:rsid w:val="002B0744"/>
    <w:rsid w:val="002B1FC8"/>
    <w:rsid w:val="002B2102"/>
    <w:rsid w:val="002B23C8"/>
    <w:rsid w:val="002B38C5"/>
    <w:rsid w:val="002B3EC0"/>
    <w:rsid w:val="002B5384"/>
    <w:rsid w:val="002C0F8B"/>
    <w:rsid w:val="002C346F"/>
    <w:rsid w:val="002C34AD"/>
    <w:rsid w:val="002C59F0"/>
    <w:rsid w:val="002C6875"/>
    <w:rsid w:val="002C6A0D"/>
    <w:rsid w:val="002C7955"/>
    <w:rsid w:val="002D2149"/>
    <w:rsid w:val="002D28B6"/>
    <w:rsid w:val="002D2A31"/>
    <w:rsid w:val="002D4BB1"/>
    <w:rsid w:val="002E00BE"/>
    <w:rsid w:val="002E14AF"/>
    <w:rsid w:val="002E58D0"/>
    <w:rsid w:val="002E6444"/>
    <w:rsid w:val="002E7B6A"/>
    <w:rsid w:val="002F1E21"/>
    <w:rsid w:val="002F1EE0"/>
    <w:rsid w:val="002F2F12"/>
    <w:rsid w:val="002F44DF"/>
    <w:rsid w:val="002F4B41"/>
    <w:rsid w:val="002F6273"/>
    <w:rsid w:val="002F6B72"/>
    <w:rsid w:val="0030030B"/>
    <w:rsid w:val="003018C4"/>
    <w:rsid w:val="0030317A"/>
    <w:rsid w:val="00303F5C"/>
    <w:rsid w:val="003040A0"/>
    <w:rsid w:val="00304FA4"/>
    <w:rsid w:val="003052AC"/>
    <w:rsid w:val="00305D0E"/>
    <w:rsid w:val="003111E2"/>
    <w:rsid w:val="0031132F"/>
    <w:rsid w:val="003118EC"/>
    <w:rsid w:val="00316713"/>
    <w:rsid w:val="00320CB4"/>
    <w:rsid w:val="00321251"/>
    <w:rsid w:val="00321AAE"/>
    <w:rsid w:val="003232E6"/>
    <w:rsid w:val="00326FA5"/>
    <w:rsid w:val="003325B8"/>
    <w:rsid w:val="0033525C"/>
    <w:rsid w:val="00335AEE"/>
    <w:rsid w:val="003365CC"/>
    <w:rsid w:val="00340282"/>
    <w:rsid w:val="0034105D"/>
    <w:rsid w:val="00341A15"/>
    <w:rsid w:val="003448C6"/>
    <w:rsid w:val="00345A4A"/>
    <w:rsid w:val="00347B3B"/>
    <w:rsid w:val="0035017D"/>
    <w:rsid w:val="003501C0"/>
    <w:rsid w:val="00350E02"/>
    <w:rsid w:val="003522A2"/>
    <w:rsid w:val="00354094"/>
    <w:rsid w:val="00355C38"/>
    <w:rsid w:val="00356027"/>
    <w:rsid w:val="003568DB"/>
    <w:rsid w:val="00360287"/>
    <w:rsid w:val="0036052D"/>
    <w:rsid w:val="00361B39"/>
    <w:rsid w:val="00365009"/>
    <w:rsid w:val="0036653A"/>
    <w:rsid w:val="00367A66"/>
    <w:rsid w:val="00372548"/>
    <w:rsid w:val="00372DFA"/>
    <w:rsid w:val="003732ED"/>
    <w:rsid w:val="00377E62"/>
    <w:rsid w:val="00381F55"/>
    <w:rsid w:val="0038427F"/>
    <w:rsid w:val="003862C5"/>
    <w:rsid w:val="003918AB"/>
    <w:rsid w:val="0039286C"/>
    <w:rsid w:val="0039370A"/>
    <w:rsid w:val="00394754"/>
    <w:rsid w:val="00396C73"/>
    <w:rsid w:val="003A05C8"/>
    <w:rsid w:val="003A1E0D"/>
    <w:rsid w:val="003A4D55"/>
    <w:rsid w:val="003A4E25"/>
    <w:rsid w:val="003A663C"/>
    <w:rsid w:val="003A689F"/>
    <w:rsid w:val="003A6C58"/>
    <w:rsid w:val="003B1AB9"/>
    <w:rsid w:val="003B23D3"/>
    <w:rsid w:val="003B2859"/>
    <w:rsid w:val="003B4CE5"/>
    <w:rsid w:val="003B6162"/>
    <w:rsid w:val="003B777D"/>
    <w:rsid w:val="003C1839"/>
    <w:rsid w:val="003C2A97"/>
    <w:rsid w:val="003C55E0"/>
    <w:rsid w:val="003D2683"/>
    <w:rsid w:val="003D66C0"/>
    <w:rsid w:val="003D7A90"/>
    <w:rsid w:val="003E1C92"/>
    <w:rsid w:val="003E2E9C"/>
    <w:rsid w:val="003E3275"/>
    <w:rsid w:val="003E412C"/>
    <w:rsid w:val="003E4D09"/>
    <w:rsid w:val="003E5168"/>
    <w:rsid w:val="003F06B8"/>
    <w:rsid w:val="003F0B68"/>
    <w:rsid w:val="003F0CB9"/>
    <w:rsid w:val="003F0CFF"/>
    <w:rsid w:val="003F4E5A"/>
    <w:rsid w:val="003F70BC"/>
    <w:rsid w:val="003F7FC9"/>
    <w:rsid w:val="00401F99"/>
    <w:rsid w:val="0040256A"/>
    <w:rsid w:val="00403471"/>
    <w:rsid w:val="00404504"/>
    <w:rsid w:val="00405878"/>
    <w:rsid w:val="004060AD"/>
    <w:rsid w:val="00406669"/>
    <w:rsid w:val="00406BF4"/>
    <w:rsid w:val="00410A9C"/>
    <w:rsid w:val="004129E4"/>
    <w:rsid w:val="00416CB4"/>
    <w:rsid w:val="00417E18"/>
    <w:rsid w:val="00417E5B"/>
    <w:rsid w:val="0042026B"/>
    <w:rsid w:val="00420482"/>
    <w:rsid w:val="004205EE"/>
    <w:rsid w:val="004214D3"/>
    <w:rsid w:val="00421CC2"/>
    <w:rsid w:val="0042257C"/>
    <w:rsid w:val="00422EE8"/>
    <w:rsid w:val="004239D4"/>
    <w:rsid w:val="00425171"/>
    <w:rsid w:val="00425B56"/>
    <w:rsid w:val="0042600B"/>
    <w:rsid w:val="004260DD"/>
    <w:rsid w:val="00426915"/>
    <w:rsid w:val="00433307"/>
    <w:rsid w:val="004348A5"/>
    <w:rsid w:val="0043611C"/>
    <w:rsid w:val="0043646F"/>
    <w:rsid w:val="004365E0"/>
    <w:rsid w:val="004378FE"/>
    <w:rsid w:val="00442C89"/>
    <w:rsid w:val="00445617"/>
    <w:rsid w:val="00447528"/>
    <w:rsid w:val="0045482A"/>
    <w:rsid w:val="004557FE"/>
    <w:rsid w:val="00461A42"/>
    <w:rsid w:val="00463ABF"/>
    <w:rsid w:val="00463F5E"/>
    <w:rsid w:val="00465D26"/>
    <w:rsid w:val="00467521"/>
    <w:rsid w:val="00471E3F"/>
    <w:rsid w:val="00476B10"/>
    <w:rsid w:val="0048041F"/>
    <w:rsid w:val="0048235B"/>
    <w:rsid w:val="00484A42"/>
    <w:rsid w:val="00485F4B"/>
    <w:rsid w:val="00493085"/>
    <w:rsid w:val="00494D92"/>
    <w:rsid w:val="00495236"/>
    <w:rsid w:val="0049548A"/>
    <w:rsid w:val="00496DFC"/>
    <w:rsid w:val="004A26C2"/>
    <w:rsid w:val="004A393D"/>
    <w:rsid w:val="004A3B49"/>
    <w:rsid w:val="004A3BC6"/>
    <w:rsid w:val="004A5CE4"/>
    <w:rsid w:val="004A642E"/>
    <w:rsid w:val="004A6E26"/>
    <w:rsid w:val="004A7EC0"/>
    <w:rsid w:val="004B0C65"/>
    <w:rsid w:val="004B3C45"/>
    <w:rsid w:val="004B3EF0"/>
    <w:rsid w:val="004B52BC"/>
    <w:rsid w:val="004B680C"/>
    <w:rsid w:val="004B6AF4"/>
    <w:rsid w:val="004B6EF5"/>
    <w:rsid w:val="004B6F55"/>
    <w:rsid w:val="004B7AF8"/>
    <w:rsid w:val="004C3B06"/>
    <w:rsid w:val="004C569A"/>
    <w:rsid w:val="004C6002"/>
    <w:rsid w:val="004C64EA"/>
    <w:rsid w:val="004C7316"/>
    <w:rsid w:val="004C7B92"/>
    <w:rsid w:val="004D496A"/>
    <w:rsid w:val="004D615A"/>
    <w:rsid w:val="004D793E"/>
    <w:rsid w:val="004E203B"/>
    <w:rsid w:val="004E20B6"/>
    <w:rsid w:val="004E2AA7"/>
    <w:rsid w:val="004E4573"/>
    <w:rsid w:val="004E68C1"/>
    <w:rsid w:val="004F0C7D"/>
    <w:rsid w:val="004F3791"/>
    <w:rsid w:val="004F4A6D"/>
    <w:rsid w:val="004F5298"/>
    <w:rsid w:val="004F6462"/>
    <w:rsid w:val="004F7DD0"/>
    <w:rsid w:val="005022EF"/>
    <w:rsid w:val="00502354"/>
    <w:rsid w:val="005028E0"/>
    <w:rsid w:val="00506586"/>
    <w:rsid w:val="005127FD"/>
    <w:rsid w:val="0051407F"/>
    <w:rsid w:val="00514635"/>
    <w:rsid w:val="00514DE6"/>
    <w:rsid w:val="0051776D"/>
    <w:rsid w:val="00517EF4"/>
    <w:rsid w:val="00520C72"/>
    <w:rsid w:val="005220BF"/>
    <w:rsid w:val="0052585F"/>
    <w:rsid w:val="0052589D"/>
    <w:rsid w:val="005275F5"/>
    <w:rsid w:val="0053081B"/>
    <w:rsid w:val="00530A02"/>
    <w:rsid w:val="00535216"/>
    <w:rsid w:val="0053636B"/>
    <w:rsid w:val="00536941"/>
    <w:rsid w:val="00536F3D"/>
    <w:rsid w:val="00537704"/>
    <w:rsid w:val="0054003B"/>
    <w:rsid w:val="00540076"/>
    <w:rsid w:val="0054228B"/>
    <w:rsid w:val="00543068"/>
    <w:rsid w:val="005445CC"/>
    <w:rsid w:val="00546E69"/>
    <w:rsid w:val="00547226"/>
    <w:rsid w:val="00551272"/>
    <w:rsid w:val="005515C6"/>
    <w:rsid w:val="00552A2A"/>
    <w:rsid w:val="00555F4F"/>
    <w:rsid w:val="00560B5E"/>
    <w:rsid w:val="0056600D"/>
    <w:rsid w:val="005709F8"/>
    <w:rsid w:val="005711DE"/>
    <w:rsid w:val="00571FD7"/>
    <w:rsid w:val="00574A66"/>
    <w:rsid w:val="00576477"/>
    <w:rsid w:val="005766AB"/>
    <w:rsid w:val="00576C58"/>
    <w:rsid w:val="00576DA3"/>
    <w:rsid w:val="0058022B"/>
    <w:rsid w:val="005841D4"/>
    <w:rsid w:val="005844D7"/>
    <w:rsid w:val="00585446"/>
    <w:rsid w:val="00587A5D"/>
    <w:rsid w:val="0059009C"/>
    <w:rsid w:val="00591DDE"/>
    <w:rsid w:val="00592F00"/>
    <w:rsid w:val="00593D76"/>
    <w:rsid w:val="00594DEC"/>
    <w:rsid w:val="00595763"/>
    <w:rsid w:val="0059702E"/>
    <w:rsid w:val="005A0640"/>
    <w:rsid w:val="005A3CA6"/>
    <w:rsid w:val="005A43A6"/>
    <w:rsid w:val="005A47F0"/>
    <w:rsid w:val="005A482D"/>
    <w:rsid w:val="005A5740"/>
    <w:rsid w:val="005A5F82"/>
    <w:rsid w:val="005A770C"/>
    <w:rsid w:val="005B1E68"/>
    <w:rsid w:val="005B2626"/>
    <w:rsid w:val="005B387B"/>
    <w:rsid w:val="005B5391"/>
    <w:rsid w:val="005B5842"/>
    <w:rsid w:val="005C036B"/>
    <w:rsid w:val="005C0889"/>
    <w:rsid w:val="005C1E89"/>
    <w:rsid w:val="005C21F9"/>
    <w:rsid w:val="005C57C8"/>
    <w:rsid w:val="005C7D59"/>
    <w:rsid w:val="005D1B45"/>
    <w:rsid w:val="005D222B"/>
    <w:rsid w:val="005D3721"/>
    <w:rsid w:val="005D5367"/>
    <w:rsid w:val="005E029F"/>
    <w:rsid w:val="005E1EEC"/>
    <w:rsid w:val="005E2A6F"/>
    <w:rsid w:val="005E2C04"/>
    <w:rsid w:val="005E30D7"/>
    <w:rsid w:val="005E4F67"/>
    <w:rsid w:val="005F266A"/>
    <w:rsid w:val="005F6C48"/>
    <w:rsid w:val="005F7D06"/>
    <w:rsid w:val="0060144D"/>
    <w:rsid w:val="00601DFF"/>
    <w:rsid w:val="0060373E"/>
    <w:rsid w:val="00603B19"/>
    <w:rsid w:val="00604DA8"/>
    <w:rsid w:val="00605B6A"/>
    <w:rsid w:val="006077ED"/>
    <w:rsid w:val="006125CC"/>
    <w:rsid w:val="0061544F"/>
    <w:rsid w:val="00617114"/>
    <w:rsid w:val="00620435"/>
    <w:rsid w:val="00622680"/>
    <w:rsid w:val="00624252"/>
    <w:rsid w:val="00625975"/>
    <w:rsid w:val="00626A3F"/>
    <w:rsid w:val="006320DD"/>
    <w:rsid w:val="00633D71"/>
    <w:rsid w:val="00634351"/>
    <w:rsid w:val="00634A8C"/>
    <w:rsid w:val="006367EF"/>
    <w:rsid w:val="006378E3"/>
    <w:rsid w:val="00641154"/>
    <w:rsid w:val="0064458D"/>
    <w:rsid w:val="006451D0"/>
    <w:rsid w:val="0064542B"/>
    <w:rsid w:val="006500D5"/>
    <w:rsid w:val="006536CA"/>
    <w:rsid w:val="006540E8"/>
    <w:rsid w:val="00657791"/>
    <w:rsid w:val="00657B10"/>
    <w:rsid w:val="00657B13"/>
    <w:rsid w:val="0066140D"/>
    <w:rsid w:val="006626BC"/>
    <w:rsid w:val="006637C3"/>
    <w:rsid w:val="00664059"/>
    <w:rsid w:val="00664C9B"/>
    <w:rsid w:val="006658CC"/>
    <w:rsid w:val="00665E30"/>
    <w:rsid w:val="00666558"/>
    <w:rsid w:val="00666792"/>
    <w:rsid w:val="00666FD5"/>
    <w:rsid w:val="00671482"/>
    <w:rsid w:val="006715AF"/>
    <w:rsid w:val="00672F07"/>
    <w:rsid w:val="00673626"/>
    <w:rsid w:val="006775E6"/>
    <w:rsid w:val="00680FD0"/>
    <w:rsid w:val="00682E61"/>
    <w:rsid w:val="00685C0C"/>
    <w:rsid w:val="006862CB"/>
    <w:rsid w:val="00686801"/>
    <w:rsid w:val="00686B49"/>
    <w:rsid w:val="00691F74"/>
    <w:rsid w:val="00695E5F"/>
    <w:rsid w:val="00697BDE"/>
    <w:rsid w:val="006A2F61"/>
    <w:rsid w:val="006A4988"/>
    <w:rsid w:val="006A6749"/>
    <w:rsid w:val="006A67C6"/>
    <w:rsid w:val="006A73DC"/>
    <w:rsid w:val="006B384D"/>
    <w:rsid w:val="006B4A0A"/>
    <w:rsid w:val="006B7089"/>
    <w:rsid w:val="006B7F1C"/>
    <w:rsid w:val="006C1561"/>
    <w:rsid w:val="006C6445"/>
    <w:rsid w:val="006D18F1"/>
    <w:rsid w:val="006D2FA2"/>
    <w:rsid w:val="006E1F99"/>
    <w:rsid w:val="006E27D5"/>
    <w:rsid w:val="006E3D41"/>
    <w:rsid w:val="006E404E"/>
    <w:rsid w:val="006E6775"/>
    <w:rsid w:val="006F317F"/>
    <w:rsid w:val="006F607F"/>
    <w:rsid w:val="00700FCB"/>
    <w:rsid w:val="00701E0C"/>
    <w:rsid w:val="00703E37"/>
    <w:rsid w:val="00704C8F"/>
    <w:rsid w:val="00707613"/>
    <w:rsid w:val="00707F94"/>
    <w:rsid w:val="00711012"/>
    <w:rsid w:val="0071178F"/>
    <w:rsid w:val="00712A5C"/>
    <w:rsid w:val="007152B2"/>
    <w:rsid w:val="0071565B"/>
    <w:rsid w:val="00715BE5"/>
    <w:rsid w:val="007164E2"/>
    <w:rsid w:val="007167CB"/>
    <w:rsid w:val="007168AE"/>
    <w:rsid w:val="00717B8F"/>
    <w:rsid w:val="00731D53"/>
    <w:rsid w:val="00734787"/>
    <w:rsid w:val="00735382"/>
    <w:rsid w:val="00741ABA"/>
    <w:rsid w:val="00742E9C"/>
    <w:rsid w:val="007433E7"/>
    <w:rsid w:val="00743F56"/>
    <w:rsid w:val="00745C2B"/>
    <w:rsid w:val="00746B53"/>
    <w:rsid w:val="00746BCF"/>
    <w:rsid w:val="007472FF"/>
    <w:rsid w:val="00750E97"/>
    <w:rsid w:val="00752C14"/>
    <w:rsid w:val="00753947"/>
    <w:rsid w:val="007542D5"/>
    <w:rsid w:val="00760CAF"/>
    <w:rsid w:val="00765581"/>
    <w:rsid w:val="00765721"/>
    <w:rsid w:val="00767B88"/>
    <w:rsid w:val="00776652"/>
    <w:rsid w:val="0078444B"/>
    <w:rsid w:val="007852C8"/>
    <w:rsid w:val="007903FE"/>
    <w:rsid w:val="00790F36"/>
    <w:rsid w:val="00792339"/>
    <w:rsid w:val="00794AD4"/>
    <w:rsid w:val="007957DD"/>
    <w:rsid w:val="00796084"/>
    <w:rsid w:val="00797257"/>
    <w:rsid w:val="00797676"/>
    <w:rsid w:val="007A0791"/>
    <w:rsid w:val="007A2568"/>
    <w:rsid w:val="007B0E94"/>
    <w:rsid w:val="007B1525"/>
    <w:rsid w:val="007B1A9B"/>
    <w:rsid w:val="007B1DBA"/>
    <w:rsid w:val="007B3579"/>
    <w:rsid w:val="007B3724"/>
    <w:rsid w:val="007B60A5"/>
    <w:rsid w:val="007B6D30"/>
    <w:rsid w:val="007B6FA1"/>
    <w:rsid w:val="007C3570"/>
    <w:rsid w:val="007C4E04"/>
    <w:rsid w:val="007C5176"/>
    <w:rsid w:val="007C5B59"/>
    <w:rsid w:val="007C6567"/>
    <w:rsid w:val="007D13DA"/>
    <w:rsid w:val="007D2728"/>
    <w:rsid w:val="007D3008"/>
    <w:rsid w:val="007D4A5A"/>
    <w:rsid w:val="007D56E7"/>
    <w:rsid w:val="007D5793"/>
    <w:rsid w:val="007D6497"/>
    <w:rsid w:val="007E4120"/>
    <w:rsid w:val="007E79BD"/>
    <w:rsid w:val="007F23F9"/>
    <w:rsid w:val="007F33B8"/>
    <w:rsid w:val="007F6396"/>
    <w:rsid w:val="007F6ED1"/>
    <w:rsid w:val="00801FDA"/>
    <w:rsid w:val="008027E4"/>
    <w:rsid w:val="00803952"/>
    <w:rsid w:val="00805E75"/>
    <w:rsid w:val="00810C74"/>
    <w:rsid w:val="00812B46"/>
    <w:rsid w:val="008139B3"/>
    <w:rsid w:val="00814A0B"/>
    <w:rsid w:val="00814C5C"/>
    <w:rsid w:val="00815376"/>
    <w:rsid w:val="00817469"/>
    <w:rsid w:val="00817663"/>
    <w:rsid w:val="00820EEA"/>
    <w:rsid w:val="00822D19"/>
    <w:rsid w:val="008236F5"/>
    <w:rsid w:val="00825229"/>
    <w:rsid w:val="0082730E"/>
    <w:rsid w:val="00831784"/>
    <w:rsid w:val="00832332"/>
    <w:rsid w:val="008463F3"/>
    <w:rsid w:val="00850FB1"/>
    <w:rsid w:val="00851D7A"/>
    <w:rsid w:val="00852AAA"/>
    <w:rsid w:val="008553A1"/>
    <w:rsid w:val="00855AD8"/>
    <w:rsid w:val="008610C4"/>
    <w:rsid w:val="008621D1"/>
    <w:rsid w:val="008630A2"/>
    <w:rsid w:val="00863716"/>
    <w:rsid w:val="0086570B"/>
    <w:rsid w:val="00870A1A"/>
    <w:rsid w:val="0087122F"/>
    <w:rsid w:val="00871FF8"/>
    <w:rsid w:val="00872E5B"/>
    <w:rsid w:val="00872E73"/>
    <w:rsid w:val="008738CD"/>
    <w:rsid w:val="00875768"/>
    <w:rsid w:val="00875848"/>
    <w:rsid w:val="008773D4"/>
    <w:rsid w:val="00877411"/>
    <w:rsid w:val="0087782D"/>
    <w:rsid w:val="00881634"/>
    <w:rsid w:val="00881BAD"/>
    <w:rsid w:val="00882CE6"/>
    <w:rsid w:val="008834F1"/>
    <w:rsid w:val="00883506"/>
    <w:rsid w:val="00883602"/>
    <w:rsid w:val="00887471"/>
    <w:rsid w:val="00892FEC"/>
    <w:rsid w:val="00893619"/>
    <w:rsid w:val="008A04C3"/>
    <w:rsid w:val="008A0AC6"/>
    <w:rsid w:val="008A1BCA"/>
    <w:rsid w:val="008A3525"/>
    <w:rsid w:val="008A63DC"/>
    <w:rsid w:val="008A6A28"/>
    <w:rsid w:val="008B2A0C"/>
    <w:rsid w:val="008B3243"/>
    <w:rsid w:val="008B3846"/>
    <w:rsid w:val="008B493A"/>
    <w:rsid w:val="008B7863"/>
    <w:rsid w:val="008C38EA"/>
    <w:rsid w:val="008C435D"/>
    <w:rsid w:val="008C4525"/>
    <w:rsid w:val="008C4CBB"/>
    <w:rsid w:val="008C52C3"/>
    <w:rsid w:val="008C716C"/>
    <w:rsid w:val="008D0534"/>
    <w:rsid w:val="008D1A2B"/>
    <w:rsid w:val="008D1AE8"/>
    <w:rsid w:val="008D279A"/>
    <w:rsid w:val="008D2823"/>
    <w:rsid w:val="008D2A20"/>
    <w:rsid w:val="008D3EBF"/>
    <w:rsid w:val="008D447C"/>
    <w:rsid w:val="008D6F8E"/>
    <w:rsid w:val="008E013C"/>
    <w:rsid w:val="008E0BCE"/>
    <w:rsid w:val="008E568D"/>
    <w:rsid w:val="008E5DB9"/>
    <w:rsid w:val="008E7162"/>
    <w:rsid w:val="008E72F1"/>
    <w:rsid w:val="008E7DC3"/>
    <w:rsid w:val="008F206A"/>
    <w:rsid w:val="008F49B7"/>
    <w:rsid w:val="008F4A13"/>
    <w:rsid w:val="008F4BD9"/>
    <w:rsid w:val="008F4C99"/>
    <w:rsid w:val="008F57D2"/>
    <w:rsid w:val="008F5C2F"/>
    <w:rsid w:val="008F60AD"/>
    <w:rsid w:val="008F662F"/>
    <w:rsid w:val="008F7896"/>
    <w:rsid w:val="009004B3"/>
    <w:rsid w:val="009051CC"/>
    <w:rsid w:val="00905C47"/>
    <w:rsid w:val="00912E66"/>
    <w:rsid w:val="00914BFB"/>
    <w:rsid w:val="009162AE"/>
    <w:rsid w:val="009175B8"/>
    <w:rsid w:val="0092185A"/>
    <w:rsid w:val="0092513E"/>
    <w:rsid w:val="009256BD"/>
    <w:rsid w:val="00926EB3"/>
    <w:rsid w:val="00931678"/>
    <w:rsid w:val="009324EF"/>
    <w:rsid w:val="00932854"/>
    <w:rsid w:val="0093317A"/>
    <w:rsid w:val="009414D3"/>
    <w:rsid w:val="00952721"/>
    <w:rsid w:val="00960ED3"/>
    <w:rsid w:val="0096183B"/>
    <w:rsid w:val="0096236A"/>
    <w:rsid w:val="0096723D"/>
    <w:rsid w:val="0096757D"/>
    <w:rsid w:val="00967668"/>
    <w:rsid w:val="00973DBA"/>
    <w:rsid w:val="009745E8"/>
    <w:rsid w:val="0097549F"/>
    <w:rsid w:val="00975B0E"/>
    <w:rsid w:val="00980E3B"/>
    <w:rsid w:val="009810DC"/>
    <w:rsid w:val="00991C8E"/>
    <w:rsid w:val="00996CB4"/>
    <w:rsid w:val="0099790B"/>
    <w:rsid w:val="009A180B"/>
    <w:rsid w:val="009A3230"/>
    <w:rsid w:val="009A6AB0"/>
    <w:rsid w:val="009B39EE"/>
    <w:rsid w:val="009B3BAB"/>
    <w:rsid w:val="009B4762"/>
    <w:rsid w:val="009B4BAB"/>
    <w:rsid w:val="009C0BB3"/>
    <w:rsid w:val="009C1AAF"/>
    <w:rsid w:val="009C2DA8"/>
    <w:rsid w:val="009C3FB7"/>
    <w:rsid w:val="009C46E5"/>
    <w:rsid w:val="009C4F8D"/>
    <w:rsid w:val="009C565A"/>
    <w:rsid w:val="009C6A5B"/>
    <w:rsid w:val="009D38EB"/>
    <w:rsid w:val="009D3C06"/>
    <w:rsid w:val="009D3C7E"/>
    <w:rsid w:val="009D3E5A"/>
    <w:rsid w:val="009D482B"/>
    <w:rsid w:val="009D5D21"/>
    <w:rsid w:val="009D6DEF"/>
    <w:rsid w:val="009E0E5B"/>
    <w:rsid w:val="009E115D"/>
    <w:rsid w:val="009E432B"/>
    <w:rsid w:val="009E74ED"/>
    <w:rsid w:val="009E77BB"/>
    <w:rsid w:val="009F08E2"/>
    <w:rsid w:val="009F0A04"/>
    <w:rsid w:val="009F2942"/>
    <w:rsid w:val="009F3CE7"/>
    <w:rsid w:val="009F47B9"/>
    <w:rsid w:val="00A000D1"/>
    <w:rsid w:val="00A00976"/>
    <w:rsid w:val="00A00B16"/>
    <w:rsid w:val="00A01827"/>
    <w:rsid w:val="00A06A0C"/>
    <w:rsid w:val="00A06FE7"/>
    <w:rsid w:val="00A10695"/>
    <w:rsid w:val="00A14F6D"/>
    <w:rsid w:val="00A158D2"/>
    <w:rsid w:val="00A16140"/>
    <w:rsid w:val="00A17C37"/>
    <w:rsid w:val="00A227E3"/>
    <w:rsid w:val="00A250A8"/>
    <w:rsid w:val="00A253B2"/>
    <w:rsid w:val="00A2668A"/>
    <w:rsid w:val="00A303D5"/>
    <w:rsid w:val="00A30D7D"/>
    <w:rsid w:val="00A372B2"/>
    <w:rsid w:val="00A40099"/>
    <w:rsid w:val="00A400C1"/>
    <w:rsid w:val="00A41EA3"/>
    <w:rsid w:val="00A44D67"/>
    <w:rsid w:val="00A46E65"/>
    <w:rsid w:val="00A47A55"/>
    <w:rsid w:val="00A519EE"/>
    <w:rsid w:val="00A53D5F"/>
    <w:rsid w:val="00A55FBA"/>
    <w:rsid w:val="00A6077C"/>
    <w:rsid w:val="00A61D10"/>
    <w:rsid w:val="00A62033"/>
    <w:rsid w:val="00A62B83"/>
    <w:rsid w:val="00A63F10"/>
    <w:rsid w:val="00A651E9"/>
    <w:rsid w:val="00A67385"/>
    <w:rsid w:val="00A679E2"/>
    <w:rsid w:val="00A703AC"/>
    <w:rsid w:val="00A736FC"/>
    <w:rsid w:val="00A75EBF"/>
    <w:rsid w:val="00A7631F"/>
    <w:rsid w:val="00A7675E"/>
    <w:rsid w:val="00A77D24"/>
    <w:rsid w:val="00A81D0E"/>
    <w:rsid w:val="00A82B05"/>
    <w:rsid w:val="00A83023"/>
    <w:rsid w:val="00A859F4"/>
    <w:rsid w:val="00A869C1"/>
    <w:rsid w:val="00A8779D"/>
    <w:rsid w:val="00A91C30"/>
    <w:rsid w:val="00A926D0"/>
    <w:rsid w:val="00A9274C"/>
    <w:rsid w:val="00A932F4"/>
    <w:rsid w:val="00A94791"/>
    <w:rsid w:val="00A947C3"/>
    <w:rsid w:val="00A94DB8"/>
    <w:rsid w:val="00A96BE3"/>
    <w:rsid w:val="00AA0D34"/>
    <w:rsid w:val="00AA1094"/>
    <w:rsid w:val="00AA2E6D"/>
    <w:rsid w:val="00AA3D32"/>
    <w:rsid w:val="00AA5E7F"/>
    <w:rsid w:val="00AB0307"/>
    <w:rsid w:val="00AB11C7"/>
    <w:rsid w:val="00AB75F4"/>
    <w:rsid w:val="00AC3047"/>
    <w:rsid w:val="00AC36AF"/>
    <w:rsid w:val="00AC4EB1"/>
    <w:rsid w:val="00AC5256"/>
    <w:rsid w:val="00AC658C"/>
    <w:rsid w:val="00AC6731"/>
    <w:rsid w:val="00AC6FB1"/>
    <w:rsid w:val="00AC7F99"/>
    <w:rsid w:val="00AD0A19"/>
    <w:rsid w:val="00AD304C"/>
    <w:rsid w:val="00AD6C1C"/>
    <w:rsid w:val="00AD7539"/>
    <w:rsid w:val="00AD78C1"/>
    <w:rsid w:val="00AE223B"/>
    <w:rsid w:val="00AE23FE"/>
    <w:rsid w:val="00AE5F60"/>
    <w:rsid w:val="00AF1075"/>
    <w:rsid w:val="00AF1CD6"/>
    <w:rsid w:val="00AF2D33"/>
    <w:rsid w:val="00AF3F11"/>
    <w:rsid w:val="00AF5333"/>
    <w:rsid w:val="00B0157F"/>
    <w:rsid w:val="00B06049"/>
    <w:rsid w:val="00B071DD"/>
    <w:rsid w:val="00B12A5E"/>
    <w:rsid w:val="00B136C8"/>
    <w:rsid w:val="00B13762"/>
    <w:rsid w:val="00B13B47"/>
    <w:rsid w:val="00B154A1"/>
    <w:rsid w:val="00B15BC6"/>
    <w:rsid w:val="00B178F9"/>
    <w:rsid w:val="00B17D0C"/>
    <w:rsid w:val="00B207F0"/>
    <w:rsid w:val="00B210A6"/>
    <w:rsid w:val="00B21585"/>
    <w:rsid w:val="00B22403"/>
    <w:rsid w:val="00B23A07"/>
    <w:rsid w:val="00B272AD"/>
    <w:rsid w:val="00B30A1E"/>
    <w:rsid w:val="00B31603"/>
    <w:rsid w:val="00B318DB"/>
    <w:rsid w:val="00B3314C"/>
    <w:rsid w:val="00B364C5"/>
    <w:rsid w:val="00B36D8E"/>
    <w:rsid w:val="00B40D5F"/>
    <w:rsid w:val="00B411A8"/>
    <w:rsid w:val="00B423A6"/>
    <w:rsid w:val="00B431DA"/>
    <w:rsid w:val="00B43626"/>
    <w:rsid w:val="00B45A10"/>
    <w:rsid w:val="00B478F5"/>
    <w:rsid w:val="00B503E8"/>
    <w:rsid w:val="00B530C3"/>
    <w:rsid w:val="00B5528B"/>
    <w:rsid w:val="00B55495"/>
    <w:rsid w:val="00B55BB4"/>
    <w:rsid w:val="00B602D8"/>
    <w:rsid w:val="00B60EA8"/>
    <w:rsid w:val="00B60F57"/>
    <w:rsid w:val="00B63871"/>
    <w:rsid w:val="00B66E22"/>
    <w:rsid w:val="00B6745A"/>
    <w:rsid w:val="00B67551"/>
    <w:rsid w:val="00B7061F"/>
    <w:rsid w:val="00B706EE"/>
    <w:rsid w:val="00B724B1"/>
    <w:rsid w:val="00B76ACC"/>
    <w:rsid w:val="00B813C7"/>
    <w:rsid w:val="00B819F0"/>
    <w:rsid w:val="00B83B3D"/>
    <w:rsid w:val="00B85773"/>
    <w:rsid w:val="00B864B7"/>
    <w:rsid w:val="00B86C34"/>
    <w:rsid w:val="00B86F84"/>
    <w:rsid w:val="00B87E18"/>
    <w:rsid w:val="00B9038D"/>
    <w:rsid w:val="00B90A6C"/>
    <w:rsid w:val="00B91089"/>
    <w:rsid w:val="00B93068"/>
    <w:rsid w:val="00B94B41"/>
    <w:rsid w:val="00B963F3"/>
    <w:rsid w:val="00BA22C4"/>
    <w:rsid w:val="00BA35AF"/>
    <w:rsid w:val="00BA4F02"/>
    <w:rsid w:val="00BA53BD"/>
    <w:rsid w:val="00BA5745"/>
    <w:rsid w:val="00BA5932"/>
    <w:rsid w:val="00BA6822"/>
    <w:rsid w:val="00BA6881"/>
    <w:rsid w:val="00BA6AC5"/>
    <w:rsid w:val="00BA72F3"/>
    <w:rsid w:val="00BB0CC4"/>
    <w:rsid w:val="00BB36EC"/>
    <w:rsid w:val="00BB653E"/>
    <w:rsid w:val="00BB73E8"/>
    <w:rsid w:val="00BB7E9E"/>
    <w:rsid w:val="00BC01D0"/>
    <w:rsid w:val="00BC28A3"/>
    <w:rsid w:val="00BC3000"/>
    <w:rsid w:val="00BC3898"/>
    <w:rsid w:val="00BC472C"/>
    <w:rsid w:val="00BC599E"/>
    <w:rsid w:val="00BC689C"/>
    <w:rsid w:val="00BD138F"/>
    <w:rsid w:val="00BD2ABB"/>
    <w:rsid w:val="00BD5606"/>
    <w:rsid w:val="00BD5C58"/>
    <w:rsid w:val="00BD65C1"/>
    <w:rsid w:val="00BD7552"/>
    <w:rsid w:val="00BD779B"/>
    <w:rsid w:val="00BE23A4"/>
    <w:rsid w:val="00BE569F"/>
    <w:rsid w:val="00BE77AD"/>
    <w:rsid w:val="00BE79C2"/>
    <w:rsid w:val="00BF1B6B"/>
    <w:rsid w:val="00BF2390"/>
    <w:rsid w:val="00BF2A23"/>
    <w:rsid w:val="00BF3067"/>
    <w:rsid w:val="00BF4927"/>
    <w:rsid w:val="00BF4FDF"/>
    <w:rsid w:val="00BF682C"/>
    <w:rsid w:val="00BF6DB0"/>
    <w:rsid w:val="00BF7058"/>
    <w:rsid w:val="00C02B74"/>
    <w:rsid w:val="00C030B2"/>
    <w:rsid w:val="00C030ED"/>
    <w:rsid w:val="00C035F4"/>
    <w:rsid w:val="00C04675"/>
    <w:rsid w:val="00C067EE"/>
    <w:rsid w:val="00C068C5"/>
    <w:rsid w:val="00C079BD"/>
    <w:rsid w:val="00C15FC1"/>
    <w:rsid w:val="00C17169"/>
    <w:rsid w:val="00C20C37"/>
    <w:rsid w:val="00C21220"/>
    <w:rsid w:val="00C2771B"/>
    <w:rsid w:val="00C30AC1"/>
    <w:rsid w:val="00C30D0F"/>
    <w:rsid w:val="00C30FA9"/>
    <w:rsid w:val="00C3273B"/>
    <w:rsid w:val="00C32D94"/>
    <w:rsid w:val="00C330E1"/>
    <w:rsid w:val="00C33259"/>
    <w:rsid w:val="00C33314"/>
    <w:rsid w:val="00C33B33"/>
    <w:rsid w:val="00C34084"/>
    <w:rsid w:val="00C371D0"/>
    <w:rsid w:val="00C373EC"/>
    <w:rsid w:val="00C3765A"/>
    <w:rsid w:val="00C37DD6"/>
    <w:rsid w:val="00C4345B"/>
    <w:rsid w:val="00C44911"/>
    <w:rsid w:val="00C474C3"/>
    <w:rsid w:val="00C51930"/>
    <w:rsid w:val="00C5335D"/>
    <w:rsid w:val="00C554D3"/>
    <w:rsid w:val="00C57853"/>
    <w:rsid w:val="00C61F18"/>
    <w:rsid w:val="00C63CAA"/>
    <w:rsid w:val="00C66A3C"/>
    <w:rsid w:val="00C7007F"/>
    <w:rsid w:val="00C701DB"/>
    <w:rsid w:val="00C701F7"/>
    <w:rsid w:val="00C706D3"/>
    <w:rsid w:val="00C724A8"/>
    <w:rsid w:val="00C73BAE"/>
    <w:rsid w:val="00C74335"/>
    <w:rsid w:val="00C7503A"/>
    <w:rsid w:val="00C753D2"/>
    <w:rsid w:val="00C814CB"/>
    <w:rsid w:val="00C831BB"/>
    <w:rsid w:val="00C8398D"/>
    <w:rsid w:val="00C8407A"/>
    <w:rsid w:val="00C84F49"/>
    <w:rsid w:val="00C855C1"/>
    <w:rsid w:val="00C86C88"/>
    <w:rsid w:val="00C877A0"/>
    <w:rsid w:val="00C94193"/>
    <w:rsid w:val="00C95DD1"/>
    <w:rsid w:val="00C967BB"/>
    <w:rsid w:val="00C9726B"/>
    <w:rsid w:val="00CA3B3F"/>
    <w:rsid w:val="00CA74F3"/>
    <w:rsid w:val="00CA7A71"/>
    <w:rsid w:val="00CB2013"/>
    <w:rsid w:val="00CB4AEF"/>
    <w:rsid w:val="00CB599D"/>
    <w:rsid w:val="00CB5B4F"/>
    <w:rsid w:val="00CB6001"/>
    <w:rsid w:val="00CB614A"/>
    <w:rsid w:val="00CB726D"/>
    <w:rsid w:val="00CC03E9"/>
    <w:rsid w:val="00CC23B6"/>
    <w:rsid w:val="00CC2F3A"/>
    <w:rsid w:val="00CC51BE"/>
    <w:rsid w:val="00CC54DD"/>
    <w:rsid w:val="00CC5E37"/>
    <w:rsid w:val="00CD0C93"/>
    <w:rsid w:val="00CD1E85"/>
    <w:rsid w:val="00CD2124"/>
    <w:rsid w:val="00CD2749"/>
    <w:rsid w:val="00CD2D57"/>
    <w:rsid w:val="00CE0ED5"/>
    <w:rsid w:val="00CE6D61"/>
    <w:rsid w:val="00CF0989"/>
    <w:rsid w:val="00CF140F"/>
    <w:rsid w:val="00CF31E7"/>
    <w:rsid w:val="00CF4C30"/>
    <w:rsid w:val="00CF4D83"/>
    <w:rsid w:val="00CF55C7"/>
    <w:rsid w:val="00CF68C8"/>
    <w:rsid w:val="00CF7925"/>
    <w:rsid w:val="00D00A11"/>
    <w:rsid w:val="00D01590"/>
    <w:rsid w:val="00D04A51"/>
    <w:rsid w:val="00D05325"/>
    <w:rsid w:val="00D100EE"/>
    <w:rsid w:val="00D119D7"/>
    <w:rsid w:val="00D16B53"/>
    <w:rsid w:val="00D16DF7"/>
    <w:rsid w:val="00D30E2E"/>
    <w:rsid w:val="00D32256"/>
    <w:rsid w:val="00D34FEF"/>
    <w:rsid w:val="00D37831"/>
    <w:rsid w:val="00D44F5A"/>
    <w:rsid w:val="00D46685"/>
    <w:rsid w:val="00D46C50"/>
    <w:rsid w:val="00D51274"/>
    <w:rsid w:val="00D5129F"/>
    <w:rsid w:val="00D526E4"/>
    <w:rsid w:val="00D52B6B"/>
    <w:rsid w:val="00D536BF"/>
    <w:rsid w:val="00D5440D"/>
    <w:rsid w:val="00D54BC9"/>
    <w:rsid w:val="00D558FD"/>
    <w:rsid w:val="00D559ED"/>
    <w:rsid w:val="00D56566"/>
    <w:rsid w:val="00D61E4E"/>
    <w:rsid w:val="00D63935"/>
    <w:rsid w:val="00D66322"/>
    <w:rsid w:val="00D66B79"/>
    <w:rsid w:val="00D70BB6"/>
    <w:rsid w:val="00D713A8"/>
    <w:rsid w:val="00D71F68"/>
    <w:rsid w:val="00D824FD"/>
    <w:rsid w:val="00D82EF1"/>
    <w:rsid w:val="00D83941"/>
    <w:rsid w:val="00D8420A"/>
    <w:rsid w:val="00D84D12"/>
    <w:rsid w:val="00D85441"/>
    <w:rsid w:val="00D871DB"/>
    <w:rsid w:val="00D919E5"/>
    <w:rsid w:val="00D92F1B"/>
    <w:rsid w:val="00D942E2"/>
    <w:rsid w:val="00D9477A"/>
    <w:rsid w:val="00D95047"/>
    <w:rsid w:val="00D954AB"/>
    <w:rsid w:val="00D959C7"/>
    <w:rsid w:val="00D96961"/>
    <w:rsid w:val="00DA012D"/>
    <w:rsid w:val="00DA1FA5"/>
    <w:rsid w:val="00DA2B07"/>
    <w:rsid w:val="00DA7625"/>
    <w:rsid w:val="00DB00C0"/>
    <w:rsid w:val="00DB1E60"/>
    <w:rsid w:val="00DB2818"/>
    <w:rsid w:val="00DB3FB5"/>
    <w:rsid w:val="00DB456B"/>
    <w:rsid w:val="00DB5675"/>
    <w:rsid w:val="00DC08F9"/>
    <w:rsid w:val="00DC1847"/>
    <w:rsid w:val="00DC24D0"/>
    <w:rsid w:val="00DC4C22"/>
    <w:rsid w:val="00DC72A4"/>
    <w:rsid w:val="00DD53A6"/>
    <w:rsid w:val="00DD6601"/>
    <w:rsid w:val="00DD6680"/>
    <w:rsid w:val="00DD6B8D"/>
    <w:rsid w:val="00DD6CA9"/>
    <w:rsid w:val="00DD75DA"/>
    <w:rsid w:val="00DD7D3C"/>
    <w:rsid w:val="00DE01F4"/>
    <w:rsid w:val="00DE0C81"/>
    <w:rsid w:val="00DE17A3"/>
    <w:rsid w:val="00DE18B6"/>
    <w:rsid w:val="00DE223B"/>
    <w:rsid w:val="00DE3EBB"/>
    <w:rsid w:val="00DE71AC"/>
    <w:rsid w:val="00DE7AFE"/>
    <w:rsid w:val="00DE7DAD"/>
    <w:rsid w:val="00DF0C7F"/>
    <w:rsid w:val="00DF17A8"/>
    <w:rsid w:val="00DF2C50"/>
    <w:rsid w:val="00DF7A77"/>
    <w:rsid w:val="00E006A3"/>
    <w:rsid w:val="00E01003"/>
    <w:rsid w:val="00E01B6B"/>
    <w:rsid w:val="00E034B1"/>
    <w:rsid w:val="00E03ACF"/>
    <w:rsid w:val="00E04473"/>
    <w:rsid w:val="00E05BB7"/>
    <w:rsid w:val="00E075A9"/>
    <w:rsid w:val="00E07AE2"/>
    <w:rsid w:val="00E07C7C"/>
    <w:rsid w:val="00E10915"/>
    <w:rsid w:val="00E1221A"/>
    <w:rsid w:val="00E125FF"/>
    <w:rsid w:val="00E12E62"/>
    <w:rsid w:val="00E14567"/>
    <w:rsid w:val="00E165FA"/>
    <w:rsid w:val="00E1741C"/>
    <w:rsid w:val="00E17B7E"/>
    <w:rsid w:val="00E20447"/>
    <w:rsid w:val="00E21705"/>
    <w:rsid w:val="00E21E37"/>
    <w:rsid w:val="00E22946"/>
    <w:rsid w:val="00E24F8C"/>
    <w:rsid w:val="00E25ADA"/>
    <w:rsid w:val="00E25BCF"/>
    <w:rsid w:val="00E26180"/>
    <w:rsid w:val="00E264E7"/>
    <w:rsid w:val="00E26B10"/>
    <w:rsid w:val="00E275FA"/>
    <w:rsid w:val="00E3147F"/>
    <w:rsid w:val="00E31A40"/>
    <w:rsid w:val="00E320E3"/>
    <w:rsid w:val="00E32D30"/>
    <w:rsid w:val="00E342B9"/>
    <w:rsid w:val="00E35BB1"/>
    <w:rsid w:val="00E35BE4"/>
    <w:rsid w:val="00E3679E"/>
    <w:rsid w:val="00E36B86"/>
    <w:rsid w:val="00E37921"/>
    <w:rsid w:val="00E410E7"/>
    <w:rsid w:val="00E41479"/>
    <w:rsid w:val="00E434F0"/>
    <w:rsid w:val="00E43E88"/>
    <w:rsid w:val="00E50B82"/>
    <w:rsid w:val="00E53426"/>
    <w:rsid w:val="00E609BF"/>
    <w:rsid w:val="00E635F3"/>
    <w:rsid w:val="00E64ED2"/>
    <w:rsid w:val="00E67AE3"/>
    <w:rsid w:val="00E71002"/>
    <w:rsid w:val="00E727EF"/>
    <w:rsid w:val="00E72E1A"/>
    <w:rsid w:val="00E73AF7"/>
    <w:rsid w:val="00E775B9"/>
    <w:rsid w:val="00E80E12"/>
    <w:rsid w:val="00E81A64"/>
    <w:rsid w:val="00E836DE"/>
    <w:rsid w:val="00E8385A"/>
    <w:rsid w:val="00E8402F"/>
    <w:rsid w:val="00E85514"/>
    <w:rsid w:val="00E87BBD"/>
    <w:rsid w:val="00E87E2E"/>
    <w:rsid w:val="00E925E5"/>
    <w:rsid w:val="00E94E62"/>
    <w:rsid w:val="00E972FB"/>
    <w:rsid w:val="00EA042C"/>
    <w:rsid w:val="00EA5904"/>
    <w:rsid w:val="00EA5CB1"/>
    <w:rsid w:val="00EA776D"/>
    <w:rsid w:val="00EB07A4"/>
    <w:rsid w:val="00EB213A"/>
    <w:rsid w:val="00EB219A"/>
    <w:rsid w:val="00EB230F"/>
    <w:rsid w:val="00EB43F4"/>
    <w:rsid w:val="00EB7249"/>
    <w:rsid w:val="00EC02E1"/>
    <w:rsid w:val="00EC1AD6"/>
    <w:rsid w:val="00EC3241"/>
    <w:rsid w:val="00EC3858"/>
    <w:rsid w:val="00EC62C4"/>
    <w:rsid w:val="00EC659E"/>
    <w:rsid w:val="00EC745D"/>
    <w:rsid w:val="00ED0E5D"/>
    <w:rsid w:val="00ED1AAB"/>
    <w:rsid w:val="00ED347B"/>
    <w:rsid w:val="00ED3BD2"/>
    <w:rsid w:val="00ED3FEF"/>
    <w:rsid w:val="00ED4610"/>
    <w:rsid w:val="00ED76EC"/>
    <w:rsid w:val="00ED7F6B"/>
    <w:rsid w:val="00EE4600"/>
    <w:rsid w:val="00EE6326"/>
    <w:rsid w:val="00EE640E"/>
    <w:rsid w:val="00EE6F52"/>
    <w:rsid w:val="00EF0823"/>
    <w:rsid w:val="00EF0D5E"/>
    <w:rsid w:val="00EF2F7A"/>
    <w:rsid w:val="00EF5CEA"/>
    <w:rsid w:val="00EF7CD5"/>
    <w:rsid w:val="00F00AAE"/>
    <w:rsid w:val="00F011CC"/>
    <w:rsid w:val="00F020CD"/>
    <w:rsid w:val="00F0622C"/>
    <w:rsid w:val="00F105CB"/>
    <w:rsid w:val="00F11041"/>
    <w:rsid w:val="00F114DD"/>
    <w:rsid w:val="00F1254D"/>
    <w:rsid w:val="00F137A3"/>
    <w:rsid w:val="00F14BC4"/>
    <w:rsid w:val="00F14C24"/>
    <w:rsid w:val="00F156B3"/>
    <w:rsid w:val="00F17E73"/>
    <w:rsid w:val="00F17F43"/>
    <w:rsid w:val="00F202AD"/>
    <w:rsid w:val="00F27378"/>
    <w:rsid w:val="00F27ED6"/>
    <w:rsid w:val="00F30510"/>
    <w:rsid w:val="00F30DFD"/>
    <w:rsid w:val="00F30EED"/>
    <w:rsid w:val="00F31E5D"/>
    <w:rsid w:val="00F323F6"/>
    <w:rsid w:val="00F331A4"/>
    <w:rsid w:val="00F340A2"/>
    <w:rsid w:val="00F36A4B"/>
    <w:rsid w:val="00F37540"/>
    <w:rsid w:val="00F42526"/>
    <w:rsid w:val="00F42B78"/>
    <w:rsid w:val="00F46265"/>
    <w:rsid w:val="00F47B2C"/>
    <w:rsid w:val="00F51198"/>
    <w:rsid w:val="00F53C3D"/>
    <w:rsid w:val="00F54800"/>
    <w:rsid w:val="00F55A08"/>
    <w:rsid w:val="00F55AAB"/>
    <w:rsid w:val="00F57980"/>
    <w:rsid w:val="00F618F4"/>
    <w:rsid w:val="00F6200A"/>
    <w:rsid w:val="00F70422"/>
    <w:rsid w:val="00F70A1F"/>
    <w:rsid w:val="00F74AB5"/>
    <w:rsid w:val="00F7577D"/>
    <w:rsid w:val="00F77920"/>
    <w:rsid w:val="00F77CA8"/>
    <w:rsid w:val="00F838D0"/>
    <w:rsid w:val="00F83CEF"/>
    <w:rsid w:val="00F83FC2"/>
    <w:rsid w:val="00F84371"/>
    <w:rsid w:val="00F8546C"/>
    <w:rsid w:val="00F868EB"/>
    <w:rsid w:val="00F86D9C"/>
    <w:rsid w:val="00F875D4"/>
    <w:rsid w:val="00F87C5B"/>
    <w:rsid w:val="00F91702"/>
    <w:rsid w:val="00F91BD9"/>
    <w:rsid w:val="00F92116"/>
    <w:rsid w:val="00F93020"/>
    <w:rsid w:val="00F9333E"/>
    <w:rsid w:val="00F973CE"/>
    <w:rsid w:val="00FA0017"/>
    <w:rsid w:val="00FA049F"/>
    <w:rsid w:val="00FA1E90"/>
    <w:rsid w:val="00FA65BA"/>
    <w:rsid w:val="00FA7069"/>
    <w:rsid w:val="00FA7DBA"/>
    <w:rsid w:val="00FB1696"/>
    <w:rsid w:val="00FB3AB6"/>
    <w:rsid w:val="00FB528C"/>
    <w:rsid w:val="00FB616B"/>
    <w:rsid w:val="00FB72B5"/>
    <w:rsid w:val="00FC0793"/>
    <w:rsid w:val="00FC1D1B"/>
    <w:rsid w:val="00FC2635"/>
    <w:rsid w:val="00FC48B6"/>
    <w:rsid w:val="00FD03CA"/>
    <w:rsid w:val="00FD0BB2"/>
    <w:rsid w:val="00FD6AEC"/>
    <w:rsid w:val="00FD6FB4"/>
    <w:rsid w:val="00FE0125"/>
    <w:rsid w:val="00FE0F69"/>
    <w:rsid w:val="00FE0F85"/>
    <w:rsid w:val="00FE160E"/>
    <w:rsid w:val="00FE184C"/>
    <w:rsid w:val="00FE288D"/>
    <w:rsid w:val="00FE3414"/>
    <w:rsid w:val="00FE42D9"/>
    <w:rsid w:val="00FE5F86"/>
    <w:rsid w:val="00FE6883"/>
    <w:rsid w:val="00FE7590"/>
    <w:rsid w:val="00FF0C2A"/>
    <w:rsid w:val="00FF1058"/>
    <w:rsid w:val="00FF2AD5"/>
    <w:rsid w:val="00FF3C32"/>
    <w:rsid w:val="00FF4CCE"/>
    <w:rsid w:val="105130B9"/>
    <w:rsid w:val="1A118098"/>
    <w:rsid w:val="3F70859C"/>
    <w:rsid w:val="4396DA2A"/>
    <w:rsid w:val="463DFA4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3CCC566C"/>
  <w15:docId w15:val="{6D6B77B6-740E-43C9-AF21-A7623E22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7F6B"/>
    <w:rPr>
      <w:sz w:val="24"/>
      <w:szCs w:val="24"/>
    </w:rPr>
  </w:style>
  <w:style w:type="paragraph" w:styleId="Nadpis1">
    <w:name w:val="heading 1"/>
    <w:basedOn w:val="Normln"/>
    <w:next w:val="Normln"/>
    <w:uiPriority w:val="9"/>
    <w:qFormat/>
    <w:rsid w:val="00ED7F6B"/>
    <w:pPr>
      <w:keepNext/>
      <w:numPr>
        <w:numId w:val="15"/>
      </w:numPr>
      <w:outlineLvl w:val="0"/>
    </w:pPr>
    <w:rPr>
      <w:i/>
      <w:iCs/>
    </w:rPr>
  </w:style>
  <w:style w:type="paragraph" w:styleId="Nadpis2">
    <w:name w:val="heading 2"/>
    <w:basedOn w:val="Normln"/>
    <w:next w:val="Normln"/>
    <w:link w:val="Nadpis2Char"/>
    <w:uiPriority w:val="9"/>
    <w:semiHidden/>
    <w:unhideWhenUsed/>
    <w:qFormat/>
    <w:rsid w:val="00F77920"/>
    <w:pPr>
      <w:keepNext/>
      <w:keepLines/>
      <w:numPr>
        <w:ilvl w:val="1"/>
        <w:numId w:val="15"/>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870A1A"/>
    <w:pPr>
      <w:keepNext/>
      <w:keepLines/>
      <w:numPr>
        <w:ilvl w:val="2"/>
        <w:numId w:val="15"/>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D138F"/>
    <w:pPr>
      <w:keepNext/>
      <w:keepLines/>
      <w:numPr>
        <w:ilvl w:val="3"/>
        <w:numId w:val="15"/>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rsid w:val="00BD138F"/>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1A452F"/>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1A452F"/>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1A452F"/>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A452F"/>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D7F6B"/>
    <w:pPr>
      <w:jc w:val="center"/>
    </w:pPr>
    <w:rPr>
      <w:b/>
      <w:sz w:val="32"/>
      <w:szCs w:val="32"/>
      <w:u w:val="single"/>
    </w:rPr>
  </w:style>
  <w:style w:type="paragraph" w:styleId="Zkladntext">
    <w:name w:val="Body Text"/>
    <w:basedOn w:val="Normln"/>
    <w:link w:val="ZkladntextChar"/>
    <w:rsid w:val="00ED7F6B"/>
    <w:pPr>
      <w:jc w:val="both"/>
    </w:pPr>
  </w:style>
  <w:style w:type="paragraph" w:styleId="Zkladntextodsazen">
    <w:name w:val="Body Text Indent"/>
    <w:basedOn w:val="Normln"/>
    <w:semiHidden/>
    <w:rsid w:val="00ED7F6B"/>
    <w:pPr>
      <w:ind w:left="1440" w:hanging="720"/>
    </w:pPr>
  </w:style>
  <w:style w:type="paragraph" w:styleId="Zkladntextodsazen2">
    <w:name w:val="Body Text Indent 2"/>
    <w:basedOn w:val="Normln"/>
    <w:semiHidden/>
    <w:rsid w:val="00ED7F6B"/>
    <w:pPr>
      <w:ind w:left="705"/>
      <w:jc w:val="both"/>
    </w:pPr>
  </w:style>
  <w:style w:type="paragraph" w:styleId="Zkladntextodsazen3">
    <w:name w:val="Body Text Indent 3"/>
    <w:basedOn w:val="Normln"/>
    <w:link w:val="Zkladntextodsazen3Char"/>
    <w:semiHidden/>
    <w:rsid w:val="00ED7F6B"/>
    <w:pPr>
      <w:ind w:left="2340" w:hanging="180"/>
    </w:pPr>
  </w:style>
  <w:style w:type="paragraph" w:styleId="Zkladntext2">
    <w:name w:val="Body Text 2"/>
    <w:basedOn w:val="Normln"/>
    <w:semiHidden/>
    <w:rsid w:val="00ED7F6B"/>
    <w:rPr>
      <w:i/>
      <w:iCs/>
    </w:rPr>
  </w:style>
  <w:style w:type="character" w:customStyle="1" w:styleId="platne1">
    <w:name w:val="platne1"/>
    <w:basedOn w:val="Standardnpsmoodstavce"/>
    <w:rsid w:val="00DE01F4"/>
    <w:rPr>
      <w:w w:val="120"/>
    </w:rPr>
  </w:style>
  <w:style w:type="paragraph" w:styleId="Odstavecseseznamem">
    <w:name w:val="List Paragraph"/>
    <w:aliases w:val="Bullet Number,lp1,lp11,List Paragraph11,Bullet 1,Use Case List Paragraph,List Paragraph1,Odstavec se seznamem a odrážkou,1 úroveň Odstavec se seznamem,Základní styl odstavce,Odstavec_muj,Odrazky,Bullet List,Puce,Heading2,Body Bullet"/>
    <w:basedOn w:val="Normln"/>
    <w:link w:val="OdstavecseseznamemChar"/>
    <w:uiPriority w:val="99"/>
    <w:qFormat/>
    <w:rsid w:val="00DE01F4"/>
    <w:pPr>
      <w:ind w:left="720"/>
      <w:contextualSpacing/>
    </w:pPr>
  </w:style>
  <w:style w:type="character" w:styleId="Siln">
    <w:name w:val="Strong"/>
    <w:basedOn w:val="Standardnpsmoodstavce"/>
    <w:uiPriority w:val="22"/>
    <w:qFormat/>
    <w:rsid w:val="001679FB"/>
    <w:rPr>
      <w:b/>
      <w:bCs/>
    </w:rPr>
  </w:style>
  <w:style w:type="character" w:customStyle="1" w:styleId="ZkladntextChar">
    <w:name w:val="Základní text Char"/>
    <w:basedOn w:val="Standardnpsmoodstavce"/>
    <w:link w:val="Zkladntext"/>
    <w:rsid w:val="00C067EE"/>
    <w:rPr>
      <w:sz w:val="24"/>
      <w:szCs w:val="24"/>
    </w:rPr>
  </w:style>
  <w:style w:type="paragraph" w:styleId="Bezmezer">
    <w:name w:val="No Spacing"/>
    <w:uiPriority w:val="1"/>
    <w:qFormat/>
    <w:rsid w:val="00E034B1"/>
    <w:rPr>
      <w:rFonts w:ascii="Calibri" w:eastAsia="Calibri" w:hAnsi="Calibri"/>
      <w:sz w:val="22"/>
      <w:szCs w:val="22"/>
      <w:lang w:eastAsia="en-US"/>
    </w:rPr>
  </w:style>
  <w:style w:type="paragraph" w:customStyle="1" w:styleId="Odstavec">
    <w:name w:val="Odstavec"/>
    <w:basedOn w:val="Normln"/>
    <w:rsid w:val="001C3683"/>
    <w:pPr>
      <w:overflowPunct w:val="0"/>
      <w:autoSpaceDE w:val="0"/>
      <w:autoSpaceDN w:val="0"/>
      <w:adjustRightInd w:val="0"/>
      <w:spacing w:before="120"/>
      <w:ind w:left="567" w:hanging="567"/>
      <w:textAlignment w:val="baseline"/>
    </w:pPr>
    <w:rPr>
      <w:sz w:val="22"/>
      <w:szCs w:val="20"/>
    </w:rPr>
  </w:style>
  <w:style w:type="paragraph" w:styleId="Zkladntext3">
    <w:name w:val="Body Text 3"/>
    <w:basedOn w:val="Normln"/>
    <w:link w:val="Zkladntext3Char"/>
    <w:rsid w:val="001C3683"/>
    <w:pPr>
      <w:overflowPunct w:val="0"/>
      <w:autoSpaceDE w:val="0"/>
      <w:autoSpaceDN w:val="0"/>
      <w:adjustRightInd w:val="0"/>
      <w:spacing w:after="120"/>
      <w:textAlignment w:val="baseline"/>
    </w:pPr>
    <w:rPr>
      <w:sz w:val="16"/>
      <w:szCs w:val="16"/>
    </w:rPr>
  </w:style>
  <w:style w:type="character" w:customStyle="1" w:styleId="Zkladntext3Char">
    <w:name w:val="Základní text 3 Char"/>
    <w:basedOn w:val="Standardnpsmoodstavce"/>
    <w:link w:val="Zkladntext3"/>
    <w:rsid w:val="001C3683"/>
    <w:rPr>
      <w:sz w:val="16"/>
      <w:szCs w:val="16"/>
    </w:rPr>
  </w:style>
  <w:style w:type="character" w:styleId="Hypertextovodkaz">
    <w:name w:val="Hyperlink"/>
    <w:basedOn w:val="Standardnpsmoodstavce"/>
    <w:uiPriority w:val="99"/>
    <w:rsid w:val="001C3683"/>
    <w:rPr>
      <w:color w:val="0000FF"/>
      <w:u w:val="single"/>
    </w:rPr>
  </w:style>
  <w:style w:type="paragraph" w:customStyle="1" w:styleId="adrvpr">
    <w:name w:val="adr vpr"/>
    <w:basedOn w:val="Normln"/>
    <w:rsid w:val="001E11CD"/>
    <w:pPr>
      <w:tabs>
        <w:tab w:val="left" w:pos="7513"/>
      </w:tabs>
      <w:ind w:left="-993" w:right="-426"/>
    </w:pPr>
    <w:rPr>
      <w:sz w:val="22"/>
      <w:szCs w:val="20"/>
    </w:rPr>
  </w:style>
  <w:style w:type="paragraph" w:styleId="Textbubliny">
    <w:name w:val="Balloon Text"/>
    <w:basedOn w:val="Normln"/>
    <w:link w:val="TextbublinyChar"/>
    <w:uiPriority w:val="99"/>
    <w:semiHidden/>
    <w:unhideWhenUsed/>
    <w:rsid w:val="00A303D5"/>
    <w:rPr>
      <w:rFonts w:ascii="Tahoma" w:hAnsi="Tahoma" w:cs="Tahoma"/>
      <w:sz w:val="16"/>
      <w:szCs w:val="16"/>
    </w:rPr>
  </w:style>
  <w:style w:type="character" w:customStyle="1" w:styleId="TextbublinyChar">
    <w:name w:val="Text bubliny Char"/>
    <w:basedOn w:val="Standardnpsmoodstavce"/>
    <w:link w:val="Textbubliny"/>
    <w:uiPriority w:val="99"/>
    <w:semiHidden/>
    <w:rsid w:val="00A303D5"/>
    <w:rPr>
      <w:rFonts w:ascii="Tahoma" w:hAnsi="Tahoma" w:cs="Tahoma"/>
      <w:sz w:val="16"/>
      <w:szCs w:val="16"/>
    </w:rPr>
  </w:style>
  <w:style w:type="character" w:styleId="Odkaznakoment">
    <w:name w:val="annotation reference"/>
    <w:basedOn w:val="Standardnpsmoodstavce"/>
    <w:uiPriority w:val="99"/>
    <w:semiHidden/>
    <w:unhideWhenUsed/>
    <w:rsid w:val="00892FEC"/>
    <w:rPr>
      <w:sz w:val="16"/>
      <w:szCs w:val="16"/>
    </w:rPr>
  </w:style>
  <w:style w:type="paragraph" w:styleId="Textkomente">
    <w:name w:val="annotation text"/>
    <w:basedOn w:val="Normln"/>
    <w:link w:val="TextkomenteChar"/>
    <w:uiPriority w:val="99"/>
    <w:unhideWhenUsed/>
    <w:rsid w:val="00892FEC"/>
    <w:rPr>
      <w:sz w:val="20"/>
      <w:szCs w:val="20"/>
    </w:rPr>
  </w:style>
  <w:style w:type="character" w:customStyle="1" w:styleId="TextkomenteChar">
    <w:name w:val="Text komentáře Char"/>
    <w:basedOn w:val="Standardnpsmoodstavce"/>
    <w:link w:val="Textkomente"/>
    <w:uiPriority w:val="99"/>
    <w:rsid w:val="00892FEC"/>
  </w:style>
  <w:style w:type="paragraph" w:styleId="Pedmtkomente">
    <w:name w:val="annotation subject"/>
    <w:basedOn w:val="Textkomente"/>
    <w:next w:val="Textkomente"/>
    <w:link w:val="PedmtkomenteChar"/>
    <w:uiPriority w:val="99"/>
    <w:semiHidden/>
    <w:unhideWhenUsed/>
    <w:rsid w:val="00892FEC"/>
    <w:rPr>
      <w:b/>
      <w:bCs/>
    </w:rPr>
  </w:style>
  <w:style w:type="character" w:customStyle="1" w:styleId="PedmtkomenteChar">
    <w:name w:val="Předmět komentáře Char"/>
    <w:basedOn w:val="TextkomenteChar"/>
    <w:link w:val="Pedmtkomente"/>
    <w:uiPriority w:val="99"/>
    <w:semiHidden/>
    <w:rsid w:val="00892FEC"/>
    <w:rPr>
      <w:b/>
      <w:bCs/>
    </w:rPr>
  </w:style>
  <w:style w:type="paragraph" w:styleId="Revize">
    <w:name w:val="Revision"/>
    <w:hidden/>
    <w:uiPriority w:val="99"/>
    <w:semiHidden/>
    <w:rsid w:val="00892FEC"/>
    <w:rPr>
      <w:sz w:val="24"/>
      <w:szCs w:val="24"/>
    </w:rPr>
  </w:style>
  <w:style w:type="character" w:customStyle="1" w:styleId="Nadpis3Char">
    <w:name w:val="Nadpis 3 Char"/>
    <w:basedOn w:val="Standardnpsmoodstavce"/>
    <w:link w:val="Nadpis3"/>
    <w:uiPriority w:val="9"/>
    <w:rsid w:val="00870A1A"/>
    <w:rPr>
      <w:rFonts w:asciiTheme="majorHAnsi" w:eastAsiaTheme="majorEastAsia" w:hAnsiTheme="majorHAnsi" w:cstheme="majorBidi"/>
      <w:b/>
      <w:bCs/>
      <w:color w:val="4F81BD" w:themeColor="accent1"/>
      <w:sz w:val="24"/>
      <w:szCs w:val="24"/>
    </w:rPr>
  </w:style>
  <w:style w:type="character" w:customStyle="1" w:styleId="Zkladntextodsazen3Char">
    <w:name w:val="Základní text odsazený 3 Char"/>
    <w:basedOn w:val="Standardnpsmoodstavce"/>
    <w:link w:val="Zkladntextodsazen3"/>
    <w:semiHidden/>
    <w:rsid w:val="006637C3"/>
    <w:rPr>
      <w:sz w:val="24"/>
      <w:szCs w:val="24"/>
    </w:rPr>
  </w:style>
  <w:style w:type="paragraph" w:styleId="Normlnweb">
    <w:name w:val="Normal (Web)"/>
    <w:basedOn w:val="Normln"/>
    <w:uiPriority w:val="99"/>
    <w:unhideWhenUsed/>
    <w:rsid w:val="00B23A07"/>
    <w:pPr>
      <w:spacing w:before="240" w:after="240" w:line="360" w:lineRule="atLeast"/>
    </w:pPr>
  </w:style>
  <w:style w:type="character" w:customStyle="1" w:styleId="selectableonclick">
    <w:name w:val="selectableonclick"/>
    <w:basedOn w:val="Standardnpsmoodstavce"/>
    <w:rsid w:val="0087782D"/>
  </w:style>
  <w:style w:type="paragraph" w:customStyle="1" w:styleId="Textvbloku1">
    <w:name w:val="Text v bloku1"/>
    <w:basedOn w:val="Normln"/>
    <w:uiPriority w:val="99"/>
    <w:rsid w:val="00B60F57"/>
    <w:pPr>
      <w:suppressAutoHyphens/>
      <w:ind w:left="708" w:right="-284" w:hanging="304"/>
    </w:pPr>
    <w:rPr>
      <w:rFonts w:cs="Calibri"/>
      <w:szCs w:val="20"/>
      <w:lang w:eastAsia="ar-SA"/>
    </w:rPr>
  </w:style>
  <w:style w:type="numbering" w:customStyle="1" w:styleId="Styl1">
    <w:name w:val="Styl1"/>
    <w:uiPriority w:val="99"/>
    <w:rsid w:val="00B60F57"/>
    <w:pPr>
      <w:numPr>
        <w:numId w:val="1"/>
      </w:numPr>
    </w:pPr>
  </w:style>
  <w:style w:type="character" w:customStyle="1" w:styleId="skypetbinnertext">
    <w:name w:val="skype_tb_innertext"/>
    <w:basedOn w:val="Standardnpsmoodstavce"/>
    <w:rsid w:val="005B387B"/>
  </w:style>
  <w:style w:type="paragraph" w:styleId="Prosttext">
    <w:name w:val="Plain Text"/>
    <w:basedOn w:val="Normln"/>
    <w:link w:val="ProsttextChar"/>
    <w:uiPriority w:val="99"/>
    <w:unhideWhenUsed/>
    <w:rsid w:val="00B43626"/>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43626"/>
    <w:rPr>
      <w:rFonts w:ascii="Consolas" w:eastAsiaTheme="minorHAnsi" w:hAnsi="Consolas" w:cstheme="minorBidi"/>
      <w:sz w:val="21"/>
      <w:szCs w:val="21"/>
      <w:lang w:eastAsia="en-US"/>
    </w:rPr>
  </w:style>
  <w:style w:type="character" w:customStyle="1" w:styleId="dat">
    <w:name w:val="dat"/>
    <w:basedOn w:val="Standardnpsmoodstavce"/>
    <w:rsid w:val="00B43626"/>
  </w:style>
  <w:style w:type="paragraph" w:customStyle="1" w:styleId="rove1">
    <w:name w:val="úroveň 1"/>
    <w:basedOn w:val="Normln"/>
    <w:next w:val="rove2"/>
    <w:rsid w:val="0048041F"/>
    <w:pPr>
      <w:numPr>
        <w:numId w:val="2"/>
      </w:numPr>
      <w:spacing w:before="480" w:after="240"/>
    </w:pPr>
    <w:rPr>
      <w:rFonts w:eastAsia="Calibri"/>
      <w:b/>
      <w:bCs/>
    </w:rPr>
  </w:style>
  <w:style w:type="paragraph" w:customStyle="1" w:styleId="rove2">
    <w:name w:val="úroveň 2"/>
    <w:basedOn w:val="Normln"/>
    <w:rsid w:val="0048041F"/>
    <w:pPr>
      <w:numPr>
        <w:ilvl w:val="1"/>
        <w:numId w:val="2"/>
      </w:numPr>
      <w:spacing w:after="120"/>
      <w:jc w:val="both"/>
    </w:pPr>
    <w:rPr>
      <w:rFonts w:eastAsia="Calibri"/>
    </w:rPr>
  </w:style>
  <w:style w:type="character" w:customStyle="1" w:styleId="info10">
    <w:name w:val="info10"/>
    <w:basedOn w:val="Standardnpsmoodstavce"/>
    <w:rsid w:val="00715BE5"/>
  </w:style>
  <w:style w:type="character" w:customStyle="1" w:styleId="Nadpis2Char">
    <w:name w:val="Nadpis 2 Char"/>
    <w:basedOn w:val="Standardnpsmoodstavce"/>
    <w:link w:val="Nadpis2"/>
    <w:uiPriority w:val="9"/>
    <w:semiHidden/>
    <w:rsid w:val="00F77920"/>
    <w:rPr>
      <w:rFonts w:asciiTheme="majorHAnsi" w:eastAsiaTheme="majorEastAsia" w:hAnsiTheme="majorHAnsi" w:cstheme="majorBidi"/>
      <w:b/>
      <w:bCs/>
      <w:color w:val="4F81BD" w:themeColor="accent1"/>
      <w:sz w:val="26"/>
      <w:szCs w:val="26"/>
    </w:rPr>
  </w:style>
  <w:style w:type="paragraph" w:styleId="Zpat">
    <w:name w:val="footer"/>
    <w:basedOn w:val="Normln"/>
    <w:link w:val="ZpatChar"/>
    <w:rsid w:val="00177C07"/>
    <w:pPr>
      <w:tabs>
        <w:tab w:val="center" w:pos="4536"/>
        <w:tab w:val="right" w:pos="9072"/>
      </w:tabs>
    </w:pPr>
    <w:rPr>
      <w:rFonts w:eastAsia="Calibri"/>
    </w:rPr>
  </w:style>
  <w:style w:type="character" w:customStyle="1" w:styleId="ZpatChar">
    <w:name w:val="Zápatí Char"/>
    <w:basedOn w:val="Standardnpsmoodstavce"/>
    <w:link w:val="Zpat"/>
    <w:rsid w:val="00177C07"/>
    <w:rPr>
      <w:rFonts w:eastAsia="Calibri"/>
      <w:sz w:val="24"/>
      <w:szCs w:val="24"/>
    </w:rPr>
  </w:style>
  <w:style w:type="paragraph" w:styleId="Zhlav">
    <w:name w:val="header"/>
    <w:basedOn w:val="Normln"/>
    <w:link w:val="ZhlavChar"/>
    <w:rsid w:val="00177C07"/>
    <w:pPr>
      <w:tabs>
        <w:tab w:val="center" w:pos="4536"/>
        <w:tab w:val="right" w:pos="9072"/>
      </w:tabs>
    </w:pPr>
    <w:rPr>
      <w:rFonts w:eastAsia="Calibri"/>
    </w:rPr>
  </w:style>
  <w:style w:type="character" w:customStyle="1" w:styleId="ZhlavChar">
    <w:name w:val="Záhlaví Char"/>
    <w:basedOn w:val="Standardnpsmoodstavce"/>
    <w:link w:val="Zhlav"/>
    <w:rsid w:val="00177C07"/>
    <w:rPr>
      <w:rFonts w:eastAsia="Calibri"/>
      <w:sz w:val="24"/>
      <w:szCs w:val="24"/>
    </w:rPr>
  </w:style>
  <w:style w:type="paragraph" w:customStyle="1" w:styleId="Text">
    <w:name w:val="Text"/>
    <w:basedOn w:val="Normln"/>
    <w:uiPriority w:val="99"/>
    <w:rsid w:val="00177C07"/>
    <w:pPr>
      <w:tabs>
        <w:tab w:val="left" w:pos="227"/>
      </w:tabs>
      <w:spacing w:line="220" w:lineRule="exact"/>
      <w:jc w:val="both"/>
    </w:pPr>
    <w:rPr>
      <w:rFonts w:ascii="Book Antiqua" w:hAnsi="Book Antiqua"/>
      <w:color w:val="000000"/>
      <w:sz w:val="18"/>
      <w:szCs w:val="20"/>
      <w:lang w:val="en-US"/>
    </w:rPr>
  </w:style>
  <w:style w:type="paragraph" w:customStyle="1" w:styleId="ZkladntextIMP">
    <w:name w:val="Základní text_IMP"/>
    <w:basedOn w:val="Normln"/>
    <w:rsid w:val="00ED0E5D"/>
    <w:pPr>
      <w:suppressAutoHyphens/>
      <w:spacing w:line="276" w:lineRule="auto"/>
    </w:pPr>
    <w:rPr>
      <w:rFonts w:cs="Arial"/>
      <w:szCs w:val="20"/>
      <w:lang w:eastAsia="ar-SA"/>
    </w:r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qFormat/>
    <w:rsid w:val="001C3163"/>
    <w:rPr>
      <w:sz w:val="24"/>
      <w:szCs w:val="24"/>
    </w:rPr>
  </w:style>
  <w:style w:type="paragraph" w:customStyle="1" w:styleId="Zkladntextodsazen1">
    <w:name w:val="Základní text odsazený1"/>
    <w:basedOn w:val="Normln"/>
    <w:rsid w:val="00A869C1"/>
    <w:pPr>
      <w:widowControl w:val="0"/>
    </w:pPr>
    <w:rPr>
      <w:rFonts w:ascii="Arial" w:hAnsi="Arial" w:cs="Arial"/>
      <w:sz w:val="18"/>
      <w:szCs w:val="18"/>
    </w:rPr>
  </w:style>
  <w:style w:type="character" w:customStyle="1" w:styleId="Nadpis4Char">
    <w:name w:val="Nadpis 4 Char"/>
    <w:basedOn w:val="Standardnpsmoodstavce"/>
    <w:link w:val="Nadpis4"/>
    <w:uiPriority w:val="9"/>
    <w:semiHidden/>
    <w:rsid w:val="00BD138F"/>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uiPriority w:val="9"/>
    <w:rsid w:val="00BD138F"/>
    <w:rPr>
      <w:rFonts w:asciiTheme="majorHAnsi" w:eastAsiaTheme="majorEastAsia" w:hAnsiTheme="majorHAnsi" w:cstheme="majorBidi"/>
      <w:color w:val="365F91" w:themeColor="accent1" w:themeShade="BF"/>
      <w:sz w:val="24"/>
      <w:szCs w:val="24"/>
    </w:rPr>
  </w:style>
  <w:style w:type="paragraph" w:customStyle="1" w:styleId="Default">
    <w:name w:val="Default"/>
    <w:rsid w:val="00E925E5"/>
    <w:pPr>
      <w:autoSpaceDE w:val="0"/>
      <w:autoSpaceDN w:val="0"/>
      <w:adjustRightInd w:val="0"/>
    </w:pPr>
    <w:rPr>
      <w:rFonts w:ascii="Tahoma" w:hAnsi="Tahoma" w:cs="Tahoma"/>
      <w:color w:val="000000"/>
      <w:sz w:val="24"/>
      <w:szCs w:val="24"/>
    </w:rPr>
  </w:style>
  <w:style w:type="paragraph" w:customStyle="1" w:styleId="Odst">
    <w:name w:val="Odst."/>
    <w:basedOn w:val="Normln"/>
    <w:link w:val="OdstChar"/>
    <w:qFormat/>
    <w:rsid w:val="004365E0"/>
    <w:pPr>
      <w:tabs>
        <w:tab w:val="num" w:pos="0"/>
      </w:tabs>
      <w:spacing w:after="120"/>
      <w:ind w:hanging="170"/>
      <w:jc w:val="both"/>
    </w:pPr>
    <w:rPr>
      <w:rFonts w:ascii="Cambria" w:hAnsi="Cambria" w:cs="Calibri"/>
      <w:sz w:val="22"/>
      <w:szCs w:val="22"/>
    </w:rPr>
  </w:style>
  <w:style w:type="paragraph" w:customStyle="1" w:styleId="Psm">
    <w:name w:val="Písm."/>
    <w:basedOn w:val="Odst"/>
    <w:link w:val="PsmChar"/>
    <w:qFormat/>
    <w:rsid w:val="004365E0"/>
    <w:pPr>
      <w:tabs>
        <w:tab w:val="clear" w:pos="0"/>
        <w:tab w:val="num" w:pos="357"/>
      </w:tabs>
      <w:ind w:left="357"/>
    </w:pPr>
  </w:style>
  <w:style w:type="character" w:customStyle="1" w:styleId="OdstChar">
    <w:name w:val="Odst. Char"/>
    <w:basedOn w:val="Standardnpsmoodstavce"/>
    <w:link w:val="Odst"/>
    <w:rsid w:val="004365E0"/>
    <w:rPr>
      <w:rFonts w:ascii="Cambria" w:hAnsi="Cambria" w:cs="Calibri"/>
      <w:sz w:val="22"/>
      <w:szCs w:val="22"/>
    </w:rPr>
  </w:style>
  <w:style w:type="character" w:customStyle="1" w:styleId="PsmChar">
    <w:name w:val="Písm. Char"/>
    <w:basedOn w:val="OdstChar"/>
    <w:link w:val="Psm"/>
    <w:rsid w:val="00822D19"/>
    <w:rPr>
      <w:rFonts w:ascii="Cambria" w:hAnsi="Cambria" w:cs="Calibri"/>
      <w:sz w:val="22"/>
      <w:szCs w:val="22"/>
    </w:rPr>
  </w:style>
  <w:style w:type="character" w:customStyle="1" w:styleId="Nadpis6Char">
    <w:name w:val="Nadpis 6 Char"/>
    <w:basedOn w:val="Standardnpsmoodstavce"/>
    <w:link w:val="Nadpis6"/>
    <w:uiPriority w:val="9"/>
    <w:semiHidden/>
    <w:rsid w:val="001A452F"/>
    <w:rPr>
      <w:rFonts w:asciiTheme="majorHAnsi" w:eastAsiaTheme="majorEastAsia" w:hAnsiTheme="majorHAnsi" w:cstheme="majorBidi"/>
      <w:color w:val="243F60" w:themeColor="accent1" w:themeShade="7F"/>
      <w:sz w:val="24"/>
      <w:szCs w:val="24"/>
    </w:rPr>
  </w:style>
  <w:style w:type="character" w:customStyle="1" w:styleId="Nadpis7Char">
    <w:name w:val="Nadpis 7 Char"/>
    <w:basedOn w:val="Standardnpsmoodstavce"/>
    <w:link w:val="Nadpis7"/>
    <w:uiPriority w:val="9"/>
    <w:semiHidden/>
    <w:rsid w:val="001A452F"/>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basedOn w:val="Standardnpsmoodstavce"/>
    <w:link w:val="Nadpis8"/>
    <w:uiPriority w:val="9"/>
    <w:semiHidden/>
    <w:rsid w:val="001A452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A452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7191">
      <w:bodyDiv w:val="1"/>
      <w:marLeft w:val="0"/>
      <w:marRight w:val="0"/>
      <w:marTop w:val="0"/>
      <w:marBottom w:val="0"/>
      <w:divBdr>
        <w:top w:val="none" w:sz="0" w:space="0" w:color="auto"/>
        <w:left w:val="none" w:sz="0" w:space="0" w:color="auto"/>
        <w:bottom w:val="none" w:sz="0" w:space="0" w:color="auto"/>
        <w:right w:val="none" w:sz="0" w:space="0" w:color="auto"/>
      </w:divBdr>
    </w:div>
    <w:div w:id="43214768">
      <w:bodyDiv w:val="1"/>
      <w:marLeft w:val="0"/>
      <w:marRight w:val="0"/>
      <w:marTop w:val="0"/>
      <w:marBottom w:val="750"/>
      <w:divBdr>
        <w:top w:val="none" w:sz="0" w:space="0" w:color="auto"/>
        <w:left w:val="none" w:sz="0" w:space="0" w:color="auto"/>
        <w:bottom w:val="none" w:sz="0" w:space="0" w:color="auto"/>
        <w:right w:val="none" w:sz="0" w:space="0" w:color="auto"/>
      </w:divBdr>
      <w:divsChild>
        <w:div w:id="734282256">
          <w:marLeft w:val="0"/>
          <w:marRight w:val="0"/>
          <w:marTop w:val="0"/>
          <w:marBottom w:val="150"/>
          <w:divBdr>
            <w:top w:val="none" w:sz="0" w:space="0" w:color="auto"/>
            <w:left w:val="none" w:sz="0" w:space="0" w:color="auto"/>
            <w:bottom w:val="none" w:sz="0" w:space="0" w:color="auto"/>
            <w:right w:val="none" w:sz="0" w:space="0" w:color="auto"/>
          </w:divBdr>
          <w:divsChild>
            <w:div w:id="1057508065">
              <w:marLeft w:val="0"/>
              <w:marRight w:val="0"/>
              <w:marTop w:val="0"/>
              <w:marBottom w:val="0"/>
              <w:divBdr>
                <w:top w:val="none" w:sz="0" w:space="0" w:color="auto"/>
                <w:left w:val="none" w:sz="0" w:space="0" w:color="auto"/>
                <w:bottom w:val="none" w:sz="0" w:space="0" w:color="auto"/>
                <w:right w:val="none" w:sz="0" w:space="0" w:color="auto"/>
              </w:divBdr>
              <w:divsChild>
                <w:div w:id="1178731408">
                  <w:marLeft w:val="0"/>
                  <w:marRight w:val="0"/>
                  <w:marTop w:val="0"/>
                  <w:marBottom w:val="0"/>
                  <w:divBdr>
                    <w:top w:val="none" w:sz="0" w:space="0" w:color="auto"/>
                    <w:left w:val="none" w:sz="0" w:space="0" w:color="auto"/>
                    <w:bottom w:val="none" w:sz="0" w:space="0" w:color="auto"/>
                    <w:right w:val="none" w:sz="0" w:space="0" w:color="auto"/>
                  </w:divBdr>
                  <w:divsChild>
                    <w:div w:id="151678128">
                      <w:marLeft w:val="0"/>
                      <w:marRight w:val="0"/>
                      <w:marTop w:val="75"/>
                      <w:marBottom w:val="0"/>
                      <w:divBdr>
                        <w:top w:val="none" w:sz="0" w:space="0" w:color="auto"/>
                        <w:left w:val="none" w:sz="0" w:space="0" w:color="auto"/>
                        <w:bottom w:val="none" w:sz="0" w:space="0" w:color="auto"/>
                        <w:right w:val="none" w:sz="0" w:space="0" w:color="auto"/>
                      </w:divBdr>
                      <w:divsChild>
                        <w:div w:id="62266086">
                          <w:marLeft w:val="0"/>
                          <w:marRight w:val="0"/>
                          <w:marTop w:val="0"/>
                          <w:marBottom w:val="0"/>
                          <w:divBdr>
                            <w:top w:val="none" w:sz="0" w:space="0" w:color="auto"/>
                            <w:left w:val="none" w:sz="0" w:space="0" w:color="auto"/>
                            <w:bottom w:val="none" w:sz="0" w:space="0" w:color="auto"/>
                            <w:right w:val="none" w:sz="0" w:space="0" w:color="auto"/>
                          </w:divBdr>
                          <w:divsChild>
                            <w:div w:id="750350516">
                              <w:marLeft w:val="-225"/>
                              <w:marRight w:val="0"/>
                              <w:marTop w:val="0"/>
                              <w:marBottom w:val="0"/>
                              <w:divBdr>
                                <w:top w:val="none" w:sz="0" w:space="0" w:color="auto"/>
                                <w:left w:val="none" w:sz="0" w:space="0" w:color="auto"/>
                                <w:bottom w:val="none" w:sz="0" w:space="0" w:color="auto"/>
                                <w:right w:val="none" w:sz="0" w:space="0" w:color="auto"/>
                              </w:divBdr>
                            </w:div>
                            <w:div w:id="1178273500">
                              <w:marLeft w:val="0"/>
                              <w:marRight w:val="0"/>
                              <w:marTop w:val="0"/>
                              <w:marBottom w:val="0"/>
                              <w:divBdr>
                                <w:top w:val="none" w:sz="0" w:space="0" w:color="auto"/>
                                <w:left w:val="none" w:sz="0" w:space="0" w:color="auto"/>
                                <w:bottom w:val="none" w:sz="0" w:space="0" w:color="auto"/>
                                <w:right w:val="none" w:sz="0" w:space="0" w:color="auto"/>
                              </w:divBdr>
                            </w:div>
                            <w:div w:id="1707292119">
                              <w:marLeft w:val="0"/>
                              <w:marRight w:val="0"/>
                              <w:marTop w:val="240"/>
                              <w:marBottom w:val="240"/>
                              <w:divBdr>
                                <w:top w:val="none" w:sz="0" w:space="0" w:color="auto"/>
                                <w:left w:val="none" w:sz="0" w:space="0" w:color="auto"/>
                                <w:bottom w:val="none" w:sz="0" w:space="0" w:color="auto"/>
                                <w:right w:val="none" w:sz="0" w:space="0" w:color="auto"/>
                              </w:divBdr>
                              <w:divsChild>
                                <w:div w:id="171072154">
                                  <w:marLeft w:val="0"/>
                                  <w:marRight w:val="0"/>
                                  <w:marTop w:val="0"/>
                                  <w:marBottom w:val="0"/>
                                  <w:divBdr>
                                    <w:top w:val="none" w:sz="0" w:space="0" w:color="auto"/>
                                    <w:left w:val="none" w:sz="0" w:space="0" w:color="auto"/>
                                    <w:bottom w:val="none" w:sz="0" w:space="0" w:color="auto"/>
                                    <w:right w:val="none" w:sz="0" w:space="0" w:color="auto"/>
                                  </w:divBdr>
                                </w:div>
                                <w:div w:id="668486386">
                                  <w:marLeft w:val="0"/>
                                  <w:marRight w:val="0"/>
                                  <w:marTop w:val="0"/>
                                  <w:marBottom w:val="0"/>
                                  <w:divBdr>
                                    <w:top w:val="none" w:sz="0" w:space="0" w:color="auto"/>
                                    <w:left w:val="none" w:sz="0" w:space="0" w:color="auto"/>
                                    <w:bottom w:val="none" w:sz="0" w:space="0" w:color="auto"/>
                                    <w:right w:val="none" w:sz="0" w:space="0" w:color="auto"/>
                                  </w:divBdr>
                                </w:div>
                                <w:div w:id="1336108276">
                                  <w:marLeft w:val="0"/>
                                  <w:marRight w:val="0"/>
                                  <w:marTop w:val="0"/>
                                  <w:marBottom w:val="0"/>
                                  <w:divBdr>
                                    <w:top w:val="none" w:sz="0" w:space="0" w:color="auto"/>
                                    <w:left w:val="none" w:sz="0" w:space="0" w:color="auto"/>
                                    <w:bottom w:val="none" w:sz="0" w:space="0" w:color="auto"/>
                                    <w:right w:val="none" w:sz="0" w:space="0" w:color="auto"/>
                                  </w:divBdr>
                                </w:div>
                                <w:div w:id="1687365714">
                                  <w:marLeft w:val="0"/>
                                  <w:marRight w:val="0"/>
                                  <w:marTop w:val="0"/>
                                  <w:marBottom w:val="0"/>
                                  <w:divBdr>
                                    <w:top w:val="none" w:sz="0" w:space="0" w:color="auto"/>
                                    <w:left w:val="none" w:sz="0" w:space="0" w:color="auto"/>
                                    <w:bottom w:val="none" w:sz="0" w:space="0" w:color="auto"/>
                                    <w:right w:val="none" w:sz="0" w:space="0" w:color="auto"/>
                                  </w:divBdr>
                                </w:div>
                                <w:div w:id="195909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95679">
                          <w:marLeft w:val="0"/>
                          <w:marRight w:val="0"/>
                          <w:marTop w:val="0"/>
                          <w:marBottom w:val="0"/>
                          <w:divBdr>
                            <w:top w:val="none" w:sz="0" w:space="0" w:color="auto"/>
                            <w:left w:val="none" w:sz="0" w:space="0" w:color="auto"/>
                            <w:bottom w:val="none" w:sz="0" w:space="0" w:color="auto"/>
                            <w:right w:val="none" w:sz="0" w:space="0" w:color="auto"/>
                          </w:divBdr>
                          <w:divsChild>
                            <w:div w:id="429467733">
                              <w:marLeft w:val="0"/>
                              <w:marRight w:val="0"/>
                              <w:marTop w:val="0"/>
                              <w:marBottom w:val="0"/>
                              <w:divBdr>
                                <w:top w:val="none" w:sz="0" w:space="0" w:color="auto"/>
                                <w:left w:val="none" w:sz="0" w:space="0" w:color="auto"/>
                                <w:bottom w:val="none" w:sz="0" w:space="0" w:color="auto"/>
                                <w:right w:val="none" w:sz="0" w:space="0" w:color="auto"/>
                              </w:divBdr>
                              <w:divsChild>
                                <w:div w:id="116947838">
                                  <w:marLeft w:val="0"/>
                                  <w:marRight w:val="0"/>
                                  <w:marTop w:val="0"/>
                                  <w:marBottom w:val="0"/>
                                  <w:divBdr>
                                    <w:top w:val="none" w:sz="0" w:space="0" w:color="auto"/>
                                    <w:left w:val="none" w:sz="0" w:space="0" w:color="auto"/>
                                    <w:bottom w:val="none" w:sz="0" w:space="0" w:color="auto"/>
                                    <w:right w:val="none" w:sz="0" w:space="0" w:color="auto"/>
                                  </w:divBdr>
                                  <w:divsChild>
                                    <w:div w:id="85847035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386026714">
                                  <w:marLeft w:val="0"/>
                                  <w:marRight w:val="0"/>
                                  <w:marTop w:val="0"/>
                                  <w:marBottom w:val="0"/>
                                  <w:divBdr>
                                    <w:top w:val="none" w:sz="0" w:space="0" w:color="auto"/>
                                    <w:left w:val="none" w:sz="0" w:space="0" w:color="auto"/>
                                    <w:bottom w:val="none" w:sz="0" w:space="0" w:color="auto"/>
                                    <w:right w:val="none" w:sz="0" w:space="0" w:color="auto"/>
                                  </w:divBdr>
                                </w:div>
                                <w:div w:id="386875122">
                                  <w:marLeft w:val="0"/>
                                  <w:marRight w:val="0"/>
                                  <w:marTop w:val="0"/>
                                  <w:marBottom w:val="0"/>
                                  <w:divBdr>
                                    <w:top w:val="none" w:sz="0" w:space="0" w:color="auto"/>
                                    <w:left w:val="none" w:sz="0" w:space="0" w:color="auto"/>
                                    <w:bottom w:val="none" w:sz="0" w:space="0" w:color="auto"/>
                                    <w:right w:val="none" w:sz="0" w:space="0" w:color="auto"/>
                                  </w:divBdr>
                                  <w:divsChild>
                                    <w:div w:id="6206428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635452515">
                                  <w:marLeft w:val="0"/>
                                  <w:marRight w:val="0"/>
                                  <w:marTop w:val="0"/>
                                  <w:marBottom w:val="0"/>
                                  <w:divBdr>
                                    <w:top w:val="none" w:sz="0" w:space="0" w:color="auto"/>
                                    <w:left w:val="none" w:sz="0" w:space="0" w:color="auto"/>
                                    <w:bottom w:val="none" w:sz="0" w:space="0" w:color="auto"/>
                                    <w:right w:val="none" w:sz="0" w:space="0" w:color="auto"/>
                                  </w:divBdr>
                                  <w:divsChild>
                                    <w:div w:id="891887983">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185825426">
                                  <w:marLeft w:val="0"/>
                                  <w:marRight w:val="0"/>
                                  <w:marTop w:val="0"/>
                                  <w:marBottom w:val="0"/>
                                  <w:divBdr>
                                    <w:top w:val="none" w:sz="0" w:space="0" w:color="auto"/>
                                    <w:left w:val="none" w:sz="0" w:space="0" w:color="auto"/>
                                    <w:bottom w:val="none" w:sz="0" w:space="0" w:color="auto"/>
                                    <w:right w:val="none" w:sz="0" w:space="0" w:color="auto"/>
                                  </w:divBdr>
                                  <w:divsChild>
                                    <w:div w:id="459492232">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417626649">
                                  <w:marLeft w:val="0"/>
                                  <w:marRight w:val="0"/>
                                  <w:marTop w:val="0"/>
                                  <w:marBottom w:val="0"/>
                                  <w:divBdr>
                                    <w:top w:val="none" w:sz="0" w:space="0" w:color="auto"/>
                                    <w:left w:val="none" w:sz="0" w:space="0" w:color="auto"/>
                                    <w:bottom w:val="none" w:sz="0" w:space="0" w:color="auto"/>
                                    <w:right w:val="none" w:sz="0" w:space="0" w:color="auto"/>
                                  </w:divBdr>
                                  <w:divsChild>
                                    <w:div w:id="112762281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665741906">
                                  <w:marLeft w:val="0"/>
                                  <w:marRight w:val="0"/>
                                  <w:marTop w:val="0"/>
                                  <w:marBottom w:val="0"/>
                                  <w:divBdr>
                                    <w:top w:val="none" w:sz="0" w:space="0" w:color="auto"/>
                                    <w:left w:val="none" w:sz="0" w:space="0" w:color="auto"/>
                                    <w:bottom w:val="none" w:sz="0" w:space="0" w:color="auto"/>
                                    <w:right w:val="none" w:sz="0" w:space="0" w:color="auto"/>
                                  </w:divBdr>
                                  <w:divsChild>
                                    <w:div w:id="1795559554">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924607638">
                                  <w:marLeft w:val="0"/>
                                  <w:marRight w:val="0"/>
                                  <w:marTop w:val="0"/>
                                  <w:marBottom w:val="0"/>
                                  <w:divBdr>
                                    <w:top w:val="none" w:sz="0" w:space="0" w:color="auto"/>
                                    <w:left w:val="none" w:sz="0" w:space="0" w:color="auto"/>
                                    <w:bottom w:val="none" w:sz="0" w:space="0" w:color="auto"/>
                                    <w:right w:val="none" w:sz="0" w:space="0" w:color="auto"/>
                                  </w:divBdr>
                                  <w:divsChild>
                                    <w:div w:id="1686200930">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987977476">
                                  <w:marLeft w:val="0"/>
                                  <w:marRight w:val="0"/>
                                  <w:marTop w:val="0"/>
                                  <w:marBottom w:val="0"/>
                                  <w:divBdr>
                                    <w:top w:val="none" w:sz="0" w:space="0" w:color="auto"/>
                                    <w:left w:val="none" w:sz="0" w:space="0" w:color="auto"/>
                                    <w:bottom w:val="none" w:sz="0" w:space="0" w:color="auto"/>
                                    <w:right w:val="none" w:sz="0" w:space="0" w:color="auto"/>
                                  </w:divBdr>
                                  <w:divsChild>
                                    <w:div w:id="1124539150">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sChild>
                            </w:div>
                            <w:div w:id="562790036">
                              <w:marLeft w:val="0"/>
                              <w:marRight w:val="0"/>
                              <w:marTop w:val="0"/>
                              <w:marBottom w:val="0"/>
                              <w:divBdr>
                                <w:top w:val="none" w:sz="0" w:space="0" w:color="auto"/>
                                <w:left w:val="none" w:sz="0" w:space="0" w:color="auto"/>
                                <w:bottom w:val="none" w:sz="0" w:space="0" w:color="auto"/>
                                <w:right w:val="none" w:sz="0" w:space="0" w:color="auto"/>
                              </w:divBdr>
                            </w:div>
                            <w:div w:id="1881236498">
                              <w:marLeft w:val="0"/>
                              <w:marRight w:val="0"/>
                              <w:marTop w:val="0"/>
                              <w:marBottom w:val="0"/>
                              <w:divBdr>
                                <w:top w:val="none" w:sz="0" w:space="0" w:color="auto"/>
                                <w:left w:val="none" w:sz="0" w:space="0" w:color="auto"/>
                                <w:bottom w:val="none" w:sz="0" w:space="0" w:color="auto"/>
                                <w:right w:val="none" w:sz="0" w:space="0" w:color="auto"/>
                              </w:divBdr>
                              <w:divsChild>
                                <w:div w:id="736898357">
                                  <w:marLeft w:val="0"/>
                                  <w:marRight w:val="0"/>
                                  <w:marTop w:val="0"/>
                                  <w:marBottom w:val="0"/>
                                  <w:divBdr>
                                    <w:top w:val="none" w:sz="0" w:space="0" w:color="auto"/>
                                    <w:left w:val="none" w:sz="0" w:space="0" w:color="auto"/>
                                    <w:bottom w:val="none" w:sz="0" w:space="0" w:color="auto"/>
                                    <w:right w:val="none" w:sz="0" w:space="0" w:color="auto"/>
                                  </w:divBdr>
                                  <w:divsChild>
                                    <w:div w:id="505244350">
                                      <w:marLeft w:val="0"/>
                                      <w:marRight w:val="0"/>
                                      <w:marTop w:val="0"/>
                                      <w:marBottom w:val="0"/>
                                      <w:divBdr>
                                        <w:top w:val="none" w:sz="0" w:space="0" w:color="auto"/>
                                        <w:left w:val="none" w:sz="0" w:space="0" w:color="auto"/>
                                        <w:bottom w:val="none" w:sz="0" w:space="0" w:color="auto"/>
                                        <w:right w:val="none" w:sz="0" w:space="0" w:color="auto"/>
                                      </w:divBdr>
                                      <w:divsChild>
                                        <w:div w:id="1476289504">
                                          <w:marLeft w:val="0"/>
                                          <w:marRight w:val="0"/>
                                          <w:marTop w:val="0"/>
                                          <w:marBottom w:val="0"/>
                                          <w:divBdr>
                                            <w:top w:val="none" w:sz="0" w:space="0" w:color="auto"/>
                                            <w:left w:val="none" w:sz="0" w:space="0" w:color="auto"/>
                                            <w:bottom w:val="none" w:sz="0" w:space="0" w:color="auto"/>
                                            <w:right w:val="none" w:sz="0" w:space="0" w:color="auto"/>
                                          </w:divBdr>
                                        </w:div>
                                      </w:divsChild>
                                    </w:div>
                                    <w:div w:id="1542206296">
                                      <w:marLeft w:val="0"/>
                                      <w:marRight w:val="0"/>
                                      <w:marTop w:val="0"/>
                                      <w:marBottom w:val="0"/>
                                      <w:divBdr>
                                        <w:top w:val="none" w:sz="0" w:space="0" w:color="auto"/>
                                        <w:left w:val="none" w:sz="0" w:space="0" w:color="auto"/>
                                        <w:bottom w:val="none" w:sz="0" w:space="0" w:color="auto"/>
                                        <w:right w:val="none" w:sz="0" w:space="0" w:color="auto"/>
                                      </w:divBdr>
                                      <w:divsChild>
                                        <w:div w:id="1448967646">
                                          <w:marLeft w:val="0"/>
                                          <w:marRight w:val="0"/>
                                          <w:marTop w:val="0"/>
                                          <w:marBottom w:val="0"/>
                                          <w:divBdr>
                                            <w:top w:val="none" w:sz="0" w:space="0" w:color="auto"/>
                                            <w:left w:val="none" w:sz="0" w:space="0" w:color="auto"/>
                                            <w:bottom w:val="none" w:sz="0" w:space="0" w:color="auto"/>
                                            <w:right w:val="none" w:sz="0" w:space="0" w:color="auto"/>
                                          </w:divBdr>
                                          <w:divsChild>
                                            <w:div w:id="1122919804">
                                              <w:marLeft w:val="30"/>
                                              <w:marRight w:val="75"/>
                                              <w:marTop w:val="30"/>
                                              <w:marBottom w:val="30"/>
                                              <w:divBdr>
                                                <w:top w:val="none" w:sz="0" w:space="0" w:color="auto"/>
                                                <w:left w:val="none" w:sz="0" w:space="0" w:color="auto"/>
                                                <w:bottom w:val="none" w:sz="0" w:space="0" w:color="auto"/>
                                                <w:right w:val="none" w:sz="0" w:space="0" w:color="auto"/>
                                              </w:divBdr>
                                              <w:divsChild>
                                                <w:div w:id="521163700">
                                                  <w:marLeft w:val="0"/>
                                                  <w:marRight w:val="0"/>
                                                  <w:marTop w:val="0"/>
                                                  <w:marBottom w:val="0"/>
                                                  <w:divBdr>
                                                    <w:top w:val="none" w:sz="0" w:space="0" w:color="auto"/>
                                                    <w:left w:val="none" w:sz="0" w:space="0" w:color="auto"/>
                                                    <w:bottom w:val="none" w:sz="0" w:space="0" w:color="auto"/>
                                                    <w:right w:val="none" w:sz="0" w:space="0" w:color="auto"/>
                                                  </w:divBdr>
                                                </w:div>
                                              </w:divsChild>
                                            </w:div>
                                            <w:div w:id="1146698812">
                                              <w:marLeft w:val="0"/>
                                              <w:marRight w:val="0"/>
                                              <w:marTop w:val="0"/>
                                              <w:marBottom w:val="0"/>
                                              <w:divBdr>
                                                <w:top w:val="none" w:sz="0" w:space="0" w:color="auto"/>
                                                <w:left w:val="none" w:sz="0" w:space="0" w:color="auto"/>
                                                <w:bottom w:val="none" w:sz="0" w:space="0" w:color="auto"/>
                                                <w:right w:val="none" w:sz="0" w:space="0" w:color="auto"/>
                                              </w:divBdr>
                                              <w:divsChild>
                                                <w:div w:id="1578369643">
                                                  <w:marLeft w:val="0"/>
                                                  <w:marRight w:val="0"/>
                                                  <w:marTop w:val="0"/>
                                                  <w:marBottom w:val="0"/>
                                                  <w:divBdr>
                                                    <w:top w:val="none" w:sz="0" w:space="0" w:color="auto"/>
                                                    <w:left w:val="none" w:sz="0" w:space="0" w:color="auto"/>
                                                    <w:bottom w:val="none" w:sz="0" w:space="0" w:color="auto"/>
                                                    <w:right w:val="none" w:sz="0" w:space="0" w:color="auto"/>
                                                  </w:divBdr>
                                                </w:div>
                                              </w:divsChild>
                                            </w:div>
                                            <w:div w:id="1216772453">
                                              <w:marLeft w:val="0"/>
                                              <w:marRight w:val="0"/>
                                              <w:marTop w:val="0"/>
                                              <w:marBottom w:val="0"/>
                                              <w:divBdr>
                                                <w:top w:val="single" w:sz="6" w:space="0" w:color="DCDCDC"/>
                                                <w:left w:val="single" w:sz="6" w:space="0" w:color="DCDCDC"/>
                                                <w:bottom w:val="single" w:sz="6" w:space="0" w:color="DCDCDC"/>
                                                <w:right w:val="single" w:sz="6" w:space="0" w:color="DCDCDC"/>
                                              </w:divBdr>
                                            </w:div>
                                            <w:div w:id="1444304413">
                                              <w:marLeft w:val="0"/>
                                              <w:marRight w:val="0"/>
                                              <w:marTop w:val="0"/>
                                              <w:marBottom w:val="0"/>
                                              <w:divBdr>
                                                <w:top w:val="none" w:sz="0" w:space="0" w:color="auto"/>
                                                <w:left w:val="none" w:sz="0" w:space="0" w:color="auto"/>
                                                <w:bottom w:val="none" w:sz="0" w:space="0" w:color="auto"/>
                                                <w:right w:val="none" w:sz="0" w:space="0" w:color="auto"/>
                                              </w:divBdr>
                                            </w:div>
                                            <w:div w:id="1905946307">
                                              <w:marLeft w:val="0"/>
                                              <w:marRight w:val="0"/>
                                              <w:marTop w:val="0"/>
                                              <w:marBottom w:val="0"/>
                                              <w:divBdr>
                                                <w:top w:val="single" w:sz="6" w:space="11" w:color="ABABAB"/>
                                                <w:left w:val="single" w:sz="6" w:space="16" w:color="ABABAB"/>
                                                <w:bottom w:val="single" w:sz="6" w:space="11" w:color="ABABAB"/>
                                                <w:right w:val="single" w:sz="6" w:space="16" w:color="ABABAB"/>
                                              </w:divBdr>
                                              <w:divsChild>
                                                <w:div w:id="529799750">
                                                  <w:marLeft w:val="0"/>
                                                  <w:marRight w:val="0"/>
                                                  <w:marTop w:val="0"/>
                                                  <w:marBottom w:val="0"/>
                                                  <w:divBdr>
                                                    <w:top w:val="none" w:sz="0" w:space="0" w:color="auto"/>
                                                    <w:left w:val="none" w:sz="0" w:space="0" w:color="auto"/>
                                                    <w:bottom w:val="none" w:sz="0" w:space="0" w:color="auto"/>
                                                    <w:right w:val="none" w:sz="0" w:space="0" w:color="auto"/>
                                                  </w:divBdr>
                                                </w:div>
                                                <w:div w:id="1644314729">
                                                  <w:marLeft w:val="0"/>
                                                  <w:marRight w:val="0"/>
                                                  <w:marTop w:val="0"/>
                                                  <w:marBottom w:val="0"/>
                                                  <w:divBdr>
                                                    <w:top w:val="none" w:sz="0" w:space="0" w:color="auto"/>
                                                    <w:left w:val="none" w:sz="0" w:space="0" w:color="auto"/>
                                                    <w:bottom w:val="none" w:sz="0" w:space="0" w:color="auto"/>
                                                    <w:right w:val="none" w:sz="0" w:space="0" w:color="auto"/>
                                                  </w:divBdr>
                                                </w:div>
                                              </w:divsChild>
                                            </w:div>
                                            <w:div w:id="2016109315">
                                              <w:marLeft w:val="0"/>
                                              <w:marRight w:val="0"/>
                                              <w:marTop w:val="0"/>
                                              <w:marBottom w:val="0"/>
                                              <w:divBdr>
                                                <w:top w:val="none" w:sz="0" w:space="0" w:color="auto"/>
                                                <w:left w:val="none" w:sz="0" w:space="0" w:color="auto"/>
                                                <w:bottom w:val="none" w:sz="0" w:space="0" w:color="auto"/>
                                                <w:right w:val="none" w:sz="0" w:space="0" w:color="auto"/>
                                              </w:divBdr>
                                              <w:divsChild>
                                                <w:div w:id="1284925464">
                                                  <w:marLeft w:val="0"/>
                                                  <w:marRight w:val="0"/>
                                                  <w:marTop w:val="0"/>
                                                  <w:marBottom w:val="0"/>
                                                  <w:divBdr>
                                                    <w:top w:val="none" w:sz="0" w:space="0" w:color="auto"/>
                                                    <w:left w:val="none" w:sz="0" w:space="0" w:color="auto"/>
                                                    <w:bottom w:val="none" w:sz="0" w:space="0" w:color="auto"/>
                                                    <w:right w:val="none" w:sz="0" w:space="0" w:color="auto"/>
                                                  </w:divBdr>
                                                  <w:divsChild>
                                                    <w:div w:id="1344212541">
                                                      <w:marLeft w:val="0"/>
                                                      <w:marRight w:val="0"/>
                                                      <w:marTop w:val="0"/>
                                                      <w:marBottom w:val="0"/>
                                                      <w:divBdr>
                                                        <w:top w:val="none" w:sz="0" w:space="0" w:color="auto"/>
                                                        <w:left w:val="none" w:sz="0" w:space="0" w:color="auto"/>
                                                        <w:bottom w:val="none" w:sz="0" w:space="0" w:color="auto"/>
                                                        <w:right w:val="none" w:sz="0" w:space="0" w:color="auto"/>
                                                      </w:divBdr>
                                                      <w:divsChild>
                                                        <w:div w:id="2076466955">
                                                          <w:marLeft w:val="0"/>
                                                          <w:marRight w:val="0"/>
                                                          <w:marTop w:val="0"/>
                                                          <w:marBottom w:val="0"/>
                                                          <w:divBdr>
                                                            <w:top w:val="none" w:sz="0" w:space="0" w:color="auto"/>
                                                            <w:left w:val="none" w:sz="0" w:space="0" w:color="auto"/>
                                                            <w:bottom w:val="none" w:sz="0" w:space="0" w:color="auto"/>
                                                            <w:right w:val="none" w:sz="0" w:space="0" w:color="auto"/>
                                                          </w:divBdr>
                                                          <w:divsChild>
                                                            <w:div w:id="111631928">
                                                              <w:marLeft w:val="0"/>
                                                              <w:marRight w:val="0"/>
                                                              <w:marTop w:val="0"/>
                                                              <w:marBottom w:val="0"/>
                                                              <w:divBdr>
                                                                <w:top w:val="none" w:sz="0" w:space="0" w:color="auto"/>
                                                                <w:left w:val="none" w:sz="0" w:space="0" w:color="auto"/>
                                                                <w:bottom w:val="none" w:sz="0" w:space="0" w:color="auto"/>
                                                                <w:right w:val="none" w:sz="0" w:space="0" w:color="auto"/>
                                                              </w:divBdr>
                                                            </w:div>
                                                            <w:div w:id="129641347">
                                                              <w:marLeft w:val="0"/>
                                                              <w:marRight w:val="0"/>
                                                              <w:marTop w:val="0"/>
                                                              <w:marBottom w:val="0"/>
                                                              <w:divBdr>
                                                                <w:top w:val="none" w:sz="0" w:space="0" w:color="auto"/>
                                                                <w:left w:val="none" w:sz="0" w:space="0" w:color="auto"/>
                                                                <w:bottom w:val="none" w:sz="0" w:space="0" w:color="auto"/>
                                                                <w:right w:val="none" w:sz="0" w:space="0" w:color="auto"/>
                                                              </w:divBdr>
                                                            </w:div>
                                                            <w:div w:id="851916945">
                                                              <w:marLeft w:val="0"/>
                                                              <w:marRight w:val="0"/>
                                                              <w:marTop w:val="0"/>
                                                              <w:marBottom w:val="0"/>
                                                              <w:divBdr>
                                                                <w:top w:val="none" w:sz="0" w:space="0" w:color="auto"/>
                                                                <w:left w:val="none" w:sz="0" w:space="0" w:color="auto"/>
                                                                <w:bottom w:val="none" w:sz="0" w:space="0" w:color="auto"/>
                                                                <w:right w:val="none" w:sz="0" w:space="0" w:color="auto"/>
                                                              </w:divBdr>
                                                            </w:div>
                                                            <w:div w:id="877010833">
                                                              <w:marLeft w:val="0"/>
                                                              <w:marRight w:val="0"/>
                                                              <w:marTop w:val="0"/>
                                                              <w:marBottom w:val="0"/>
                                                              <w:divBdr>
                                                                <w:top w:val="none" w:sz="0" w:space="0" w:color="auto"/>
                                                                <w:left w:val="none" w:sz="0" w:space="0" w:color="auto"/>
                                                                <w:bottom w:val="none" w:sz="0" w:space="0" w:color="auto"/>
                                                                <w:right w:val="none" w:sz="0" w:space="0" w:color="auto"/>
                                                              </w:divBdr>
                                                            </w:div>
                                                            <w:div w:id="917177382">
                                                              <w:marLeft w:val="0"/>
                                                              <w:marRight w:val="0"/>
                                                              <w:marTop w:val="0"/>
                                                              <w:marBottom w:val="0"/>
                                                              <w:divBdr>
                                                                <w:top w:val="none" w:sz="0" w:space="0" w:color="auto"/>
                                                                <w:left w:val="none" w:sz="0" w:space="0" w:color="auto"/>
                                                                <w:bottom w:val="none" w:sz="0" w:space="0" w:color="auto"/>
                                                                <w:right w:val="none" w:sz="0" w:space="0" w:color="auto"/>
                                                              </w:divBdr>
                                                            </w:div>
                                                            <w:div w:id="1062024609">
                                                              <w:marLeft w:val="0"/>
                                                              <w:marRight w:val="0"/>
                                                              <w:marTop w:val="0"/>
                                                              <w:marBottom w:val="0"/>
                                                              <w:divBdr>
                                                                <w:top w:val="none" w:sz="0" w:space="0" w:color="auto"/>
                                                                <w:left w:val="none" w:sz="0" w:space="0" w:color="auto"/>
                                                                <w:bottom w:val="none" w:sz="0" w:space="0" w:color="auto"/>
                                                                <w:right w:val="none" w:sz="0" w:space="0" w:color="auto"/>
                                                              </w:divBdr>
                                                            </w:div>
                                                            <w:div w:id="1088699881">
                                                              <w:marLeft w:val="0"/>
                                                              <w:marRight w:val="0"/>
                                                              <w:marTop w:val="0"/>
                                                              <w:marBottom w:val="0"/>
                                                              <w:divBdr>
                                                                <w:top w:val="none" w:sz="0" w:space="0" w:color="auto"/>
                                                                <w:left w:val="none" w:sz="0" w:space="0" w:color="auto"/>
                                                                <w:bottom w:val="none" w:sz="0" w:space="0" w:color="auto"/>
                                                                <w:right w:val="none" w:sz="0" w:space="0" w:color="auto"/>
                                                              </w:divBdr>
                                                            </w:div>
                                                            <w:div w:id="1257329302">
                                                              <w:marLeft w:val="0"/>
                                                              <w:marRight w:val="0"/>
                                                              <w:marTop w:val="0"/>
                                                              <w:marBottom w:val="0"/>
                                                              <w:divBdr>
                                                                <w:top w:val="none" w:sz="0" w:space="0" w:color="auto"/>
                                                                <w:left w:val="none" w:sz="0" w:space="0" w:color="auto"/>
                                                                <w:bottom w:val="none" w:sz="0" w:space="0" w:color="auto"/>
                                                                <w:right w:val="none" w:sz="0" w:space="0" w:color="auto"/>
                                                              </w:divBdr>
                                                            </w:div>
                                                            <w:div w:id="198839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07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37580">
      <w:bodyDiv w:val="1"/>
      <w:marLeft w:val="0"/>
      <w:marRight w:val="0"/>
      <w:marTop w:val="0"/>
      <w:marBottom w:val="750"/>
      <w:divBdr>
        <w:top w:val="none" w:sz="0" w:space="0" w:color="auto"/>
        <w:left w:val="none" w:sz="0" w:space="0" w:color="auto"/>
        <w:bottom w:val="none" w:sz="0" w:space="0" w:color="auto"/>
        <w:right w:val="none" w:sz="0" w:space="0" w:color="auto"/>
      </w:divBdr>
      <w:divsChild>
        <w:div w:id="894972645">
          <w:marLeft w:val="0"/>
          <w:marRight w:val="0"/>
          <w:marTop w:val="0"/>
          <w:marBottom w:val="150"/>
          <w:divBdr>
            <w:top w:val="none" w:sz="0" w:space="0" w:color="auto"/>
            <w:left w:val="none" w:sz="0" w:space="0" w:color="auto"/>
            <w:bottom w:val="none" w:sz="0" w:space="0" w:color="auto"/>
            <w:right w:val="none" w:sz="0" w:space="0" w:color="auto"/>
          </w:divBdr>
          <w:divsChild>
            <w:div w:id="298652591">
              <w:marLeft w:val="0"/>
              <w:marRight w:val="0"/>
              <w:marTop w:val="0"/>
              <w:marBottom w:val="0"/>
              <w:divBdr>
                <w:top w:val="none" w:sz="0" w:space="0" w:color="auto"/>
                <w:left w:val="none" w:sz="0" w:space="0" w:color="auto"/>
                <w:bottom w:val="none" w:sz="0" w:space="0" w:color="auto"/>
                <w:right w:val="none" w:sz="0" w:space="0" w:color="auto"/>
              </w:divBdr>
              <w:divsChild>
                <w:div w:id="930892272">
                  <w:marLeft w:val="0"/>
                  <w:marRight w:val="0"/>
                  <w:marTop w:val="0"/>
                  <w:marBottom w:val="0"/>
                  <w:divBdr>
                    <w:top w:val="none" w:sz="0" w:space="0" w:color="auto"/>
                    <w:left w:val="none" w:sz="0" w:space="0" w:color="auto"/>
                    <w:bottom w:val="none" w:sz="0" w:space="0" w:color="auto"/>
                    <w:right w:val="none" w:sz="0" w:space="0" w:color="auto"/>
                  </w:divBdr>
                  <w:divsChild>
                    <w:div w:id="1556695497">
                      <w:marLeft w:val="0"/>
                      <w:marRight w:val="0"/>
                      <w:marTop w:val="75"/>
                      <w:marBottom w:val="0"/>
                      <w:divBdr>
                        <w:top w:val="none" w:sz="0" w:space="0" w:color="auto"/>
                        <w:left w:val="none" w:sz="0" w:space="0" w:color="auto"/>
                        <w:bottom w:val="none" w:sz="0" w:space="0" w:color="auto"/>
                        <w:right w:val="none" w:sz="0" w:space="0" w:color="auto"/>
                      </w:divBdr>
                      <w:divsChild>
                        <w:div w:id="476145870">
                          <w:marLeft w:val="0"/>
                          <w:marRight w:val="0"/>
                          <w:marTop w:val="0"/>
                          <w:marBottom w:val="0"/>
                          <w:divBdr>
                            <w:top w:val="none" w:sz="0" w:space="0" w:color="auto"/>
                            <w:left w:val="none" w:sz="0" w:space="0" w:color="auto"/>
                            <w:bottom w:val="none" w:sz="0" w:space="0" w:color="auto"/>
                            <w:right w:val="none" w:sz="0" w:space="0" w:color="auto"/>
                          </w:divBdr>
                          <w:divsChild>
                            <w:div w:id="261958059">
                              <w:marLeft w:val="0"/>
                              <w:marRight w:val="0"/>
                              <w:marTop w:val="0"/>
                              <w:marBottom w:val="0"/>
                              <w:divBdr>
                                <w:top w:val="none" w:sz="0" w:space="0" w:color="auto"/>
                                <w:left w:val="none" w:sz="0" w:space="0" w:color="auto"/>
                                <w:bottom w:val="none" w:sz="0" w:space="0" w:color="auto"/>
                                <w:right w:val="none" w:sz="0" w:space="0" w:color="auto"/>
                              </w:divBdr>
                              <w:divsChild>
                                <w:div w:id="759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7056969">
      <w:bodyDiv w:val="1"/>
      <w:marLeft w:val="0"/>
      <w:marRight w:val="0"/>
      <w:marTop w:val="0"/>
      <w:marBottom w:val="0"/>
      <w:divBdr>
        <w:top w:val="none" w:sz="0" w:space="0" w:color="auto"/>
        <w:left w:val="none" w:sz="0" w:space="0" w:color="auto"/>
        <w:bottom w:val="none" w:sz="0" w:space="0" w:color="auto"/>
        <w:right w:val="none" w:sz="0" w:space="0" w:color="auto"/>
      </w:divBdr>
    </w:div>
    <w:div w:id="219438394">
      <w:bodyDiv w:val="1"/>
      <w:marLeft w:val="0"/>
      <w:marRight w:val="0"/>
      <w:marTop w:val="0"/>
      <w:marBottom w:val="0"/>
      <w:divBdr>
        <w:top w:val="none" w:sz="0" w:space="0" w:color="auto"/>
        <w:left w:val="none" w:sz="0" w:space="0" w:color="auto"/>
        <w:bottom w:val="none" w:sz="0" w:space="0" w:color="auto"/>
        <w:right w:val="none" w:sz="0" w:space="0" w:color="auto"/>
      </w:divBdr>
    </w:div>
    <w:div w:id="221258567">
      <w:bodyDiv w:val="1"/>
      <w:marLeft w:val="0"/>
      <w:marRight w:val="0"/>
      <w:marTop w:val="0"/>
      <w:marBottom w:val="0"/>
      <w:divBdr>
        <w:top w:val="none" w:sz="0" w:space="0" w:color="auto"/>
        <w:left w:val="none" w:sz="0" w:space="0" w:color="auto"/>
        <w:bottom w:val="none" w:sz="0" w:space="0" w:color="auto"/>
        <w:right w:val="none" w:sz="0" w:space="0" w:color="auto"/>
      </w:divBdr>
    </w:div>
    <w:div w:id="372996928">
      <w:bodyDiv w:val="1"/>
      <w:marLeft w:val="0"/>
      <w:marRight w:val="0"/>
      <w:marTop w:val="0"/>
      <w:marBottom w:val="0"/>
      <w:divBdr>
        <w:top w:val="none" w:sz="0" w:space="0" w:color="auto"/>
        <w:left w:val="none" w:sz="0" w:space="0" w:color="auto"/>
        <w:bottom w:val="none" w:sz="0" w:space="0" w:color="auto"/>
        <w:right w:val="none" w:sz="0" w:space="0" w:color="auto"/>
      </w:divBdr>
    </w:div>
    <w:div w:id="374234211">
      <w:bodyDiv w:val="1"/>
      <w:marLeft w:val="0"/>
      <w:marRight w:val="0"/>
      <w:marTop w:val="0"/>
      <w:marBottom w:val="0"/>
      <w:divBdr>
        <w:top w:val="none" w:sz="0" w:space="0" w:color="auto"/>
        <w:left w:val="none" w:sz="0" w:space="0" w:color="auto"/>
        <w:bottom w:val="none" w:sz="0" w:space="0" w:color="auto"/>
        <w:right w:val="none" w:sz="0" w:space="0" w:color="auto"/>
      </w:divBdr>
    </w:div>
    <w:div w:id="519468841">
      <w:bodyDiv w:val="1"/>
      <w:marLeft w:val="0"/>
      <w:marRight w:val="0"/>
      <w:marTop w:val="0"/>
      <w:marBottom w:val="0"/>
      <w:divBdr>
        <w:top w:val="none" w:sz="0" w:space="0" w:color="auto"/>
        <w:left w:val="none" w:sz="0" w:space="0" w:color="auto"/>
        <w:bottom w:val="none" w:sz="0" w:space="0" w:color="auto"/>
        <w:right w:val="none" w:sz="0" w:space="0" w:color="auto"/>
      </w:divBdr>
      <w:divsChild>
        <w:div w:id="92673643">
          <w:marLeft w:val="0"/>
          <w:marRight w:val="0"/>
          <w:marTop w:val="0"/>
          <w:marBottom w:val="0"/>
          <w:divBdr>
            <w:top w:val="none" w:sz="0" w:space="0" w:color="auto"/>
            <w:left w:val="none" w:sz="0" w:space="0" w:color="auto"/>
            <w:bottom w:val="none" w:sz="0" w:space="0" w:color="auto"/>
            <w:right w:val="none" w:sz="0" w:space="0" w:color="auto"/>
          </w:divBdr>
          <w:divsChild>
            <w:div w:id="903174657">
              <w:marLeft w:val="0"/>
              <w:marRight w:val="0"/>
              <w:marTop w:val="0"/>
              <w:marBottom w:val="0"/>
              <w:divBdr>
                <w:top w:val="none" w:sz="0" w:space="0" w:color="auto"/>
                <w:left w:val="none" w:sz="0" w:space="0" w:color="auto"/>
                <w:bottom w:val="none" w:sz="0" w:space="0" w:color="auto"/>
                <w:right w:val="none" w:sz="0" w:space="0" w:color="auto"/>
              </w:divBdr>
              <w:divsChild>
                <w:div w:id="2030374110">
                  <w:marLeft w:val="0"/>
                  <w:marRight w:val="0"/>
                  <w:marTop w:val="0"/>
                  <w:marBottom w:val="0"/>
                  <w:divBdr>
                    <w:top w:val="none" w:sz="0" w:space="0" w:color="auto"/>
                    <w:left w:val="none" w:sz="0" w:space="0" w:color="auto"/>
                    <w:bottom w:val="none" w:sz="0" w:space="0" w:color="auto"/>
                    <w:right w:val="none" w:sz="0" w:space="0" w:color="auto"/>
                  </w:divBdr>
                  <w:divsChild>
                    <w:div w:id="1002582393">
                      <w:marLeft w:val="0"/>
                      <w:marRight w:val="0"/>
                      <w:marTop w:val="0"/>
                      <w:marBottom w:val="0"/>
                      <w:divBdr>
                        <w:top w:val="none" w:sz="0" w:space="0" w:color="auto"/>
                        <w:left w:val="none" w:sz="0" w:space="0" w:color="auto"/>
                        <w:bottom w:val="none" w:sz="0" w:space="0" w:color="auto"/>
                        <w:right w:val="none" w:sz="0" w:space="0" w:color="auto"/>
                      </w:divBdr>
                      <w:divsChild>
                        <w:div w:id="1631323958">
                          <w:marLeft w:val="0"/>
                          <w:marRight w:val="0"/>
                          <w:marTop w:val="0"/>
                          <w:marBottom w:val="0"/>
                          <w:divBdr>
                            <w:top w:val="none" w:sz="0" w:space="0" w:color="auto"/>
                            <w:left w:val="none" w:sz="0" w:space="0" w:color="auto"/>
                            <w:bottom w:val="none" w:sz="0" w:space="0" w:color="auto"/>
                            <w:right w:val="none" w:sz="0" w:space="0" w:color="auto"/>
                          </w:divBdr>
                          <w:divsChild>
                            <w:div w:id="15668382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517943">
      <w:bodyDiv w:val="1"/>
      <w:marLeft w:val="0"/>
      <w:marRight w:val="0"/>
      <w:marTop w:val="0"/>
      <w:marBottom w:val="0"/>
      <w:divBdr>
        <w:top w:val="single" w:sz="12" w:space="0" w:color="DCD9D9"/>
        <w:left w:val="none" w:sz="0" w:space="0" w:color="auto"/>
        <w:bottom w:val="none" w:sz="0" w:space="0" w:color="auto"/>
        <w:right w:val="none" w:sz="0" w:space="0" w:color="auto"/>
      </w:divBdr>
      <w:divsChild>
        <w:div w:id="204371794">
          <w:marLeft w:val="0"/>
          <w:marRight w:val="0"/>
          <w:marTop w:val="0"/>
          <w:marBottom w:val="0"/>
          <w:divBdr>
            <w:top w:val="none" w:sz="0" w:space="0" w:color="auto"/>
            <w:left w:val="none" w:sz="0" w:space="0" w:color="auto"/>
            <w:bottom w:val="none" w:sz="0" w:space="0" w:color="auto"/>
            <w:right w:val="none" w:sz="0" w:space="0" w:color="auto"/>
          </w:divBdr>
          <w:divsChild>
            <w:div w:id="1134062500">
              <w:marLeft w:val="0"/>
              <w:marRight w:val="0"/>
              <w:marTop w:val="0"/>
              <w:marBottom w:val="0"/>
              <w:divBdr>
                <w:top w:val="none" w:sz="0" w:space="0" w:color="auto"/>
                <w:left w:val="none" w:sz="0" w:space="0" w:color="auto"/>
                <w:bottom w:val="none" w:sz="0" w:space="0" w:color="auto"/>
                <w:right w:val="none" w:sz="0" w:space="0" w:color="auto"/>
              </w:divBdr>
              <w:divsChild>
                <w:div w:id="119962437">
                  <w:marLeft w:val="2685"/>
                  <w:marRight w:val="0"/>
                  <w:marTop w:val="0"/>
                  <w:marBottom w:val="675"/>
                  <w:divBdr>
                    <w:top w:val="none" w:sz="0" w:space="0" w:color="auto"/>
                    <w:left w:val="none" w:sz="0" w:space="0" w:color="auto"/>
                    <w:bottom w:val="none" w:sz="0" w:space="0" w:color="auto"/>
                    <w:right w:val="none" w:sz="0" w:space="0" w:color="auto"/>
                  </w:divBdr>
                  <w:divsChild>
                    <w:div w:id="235092422">
                      <w:marLeft w:val="0"/>
                      <w:marRight w:val="0"/>
                      <w:marTop w:val="0"/>
                      <w:marBottom w:val="330"/>
                      <w:divBdr>
                        <w:top w:val="none" w:sz="0" w:space="0" w:color="auto"/>
                        <w:left w:val="none" w:sz="0" w:space="0" w:color="auto"/>
                        <w:bottom w:val="none" w:sz="0" w:space="0" w:color="auto"/>
                        <w:right w:val="none" w:sz="0" w:space="0" w:color="auto"/>
                      </w:divBdr>
                      <w:divsChild>
                        <w:div w:id="1700203084">
                          <w:marLeft w:val="0"/>
                          <w:marRight w:val="0"/>
                          <w:marTop w:val="0"/>
                          <w:marBottom w:val="0"/>
                          <w:divBdr>
                            <w:top w:val="none" w:sz="0" w:space="0" w:color="auto"/>
                            <w:left w:val="none" w:sz="0" w:space="0" w:color="auto"/>
                            <w:bottom w:val="none" w:sz="0" w:space="0" w:color="auto"/>
                            <w:right w:val="none" w:sz="0" w:space="0" w:color="auto"/>
                          </w:divBdr>
                          <w:divsChild>
                            <w:div w:id="2343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176238">
      <w:bodyDiv w:val="1"/>
      <w:marLeft w:val="0"/>
      <w:marRight w:val="0"/>
      <w:marTop w:val="0"/>
      <w:marBottom w:val="0"/>
      <w:divBdr>
        <w:top w:val="none" w:sz="0" w:space="0" w:color="auto"/>
        <w:left w:val="none" w:sz="0" w:space="0" w:color="auto"/>
        <w:bottom w:val="none" w:sz="0" w:space="0" w:color="auto"/>
        <w:right w:val="none" w:sz="0" w:space="0" w:color="auto"/>
      </w:divBdr>
    </w:div>
    <w:div w:id="681008042">
      <w:bodyDiv w:val="1"/>
      <w:marLeft w:val="0"/>
      <w:marRight w:val="0"/>
      <w:marTop w:val="0"/>
      <w:marBottom w:val="0"/>
      <w:divBdr>
        <w:top w:val="none" w:sz="0" w:space="0" w:color="auto"/>
        <w:left w:val="none" w:sz="0" w:space="0" w:color="auto"/>
        <w:bottom w:val="none" w:sz="0" w:space="0" w:color="auto"/>
        <w:right w:val="none" w:sz="0" w:space="0" w:color="auto"/>
      </w:divBdr>
    </w:div>
    <w:div w:id="702562224">
      <w:bodyDiv w:val="1"/>
      <w:marLeft w:val="0"/>
      <w:marRight w:val="0"/>
      <w:marTop w:val="0"/>
      <w:marBottom w:val="0"/>
      <w:divBdr>
        <w:top w:val="none" w:sz="0" w:space="0" w:color="auto"/>
        <w:left w:val="none" w:sz="0" w:space="0" w:color="auto"/>
        <w:bottom w:val="none" w:sz="0" w:space="0" w:color="auto"/>
        <w:right w:val="none" w:sz="0" w:space="0" w:color="auto"/>
      </w:divBdr>
    </w:div>
    <w:div w:id="712198049">
      <w:bodyDiv w:val="1"/>
      <w:marLeft w:val="0"/>
      <w:marRight w:val="0"/>
      <w:marTop w:val="0"/>
      <w:marBottom w:val="0"/>
      <w:divBdr>
        <w:top w:val="none" w:sz="0" w:space="0" w:color="auto"/>
        <w:left w:val="none" w:sz="0" w:space="0" w:color="auto"/>
        <w:bottom w:val="none" w:sz="0" w:space="0" w:color="auto"/>
        <w:right w:val="none" w:sz="0" w:space="0" w:color="auto"/>
      </w:divBdr>
    </w:div>
    <w:div w:id="826479555">
      <w:bodyDiv w:val="1"/>
      <w:marLeft w:val="0"/>
      <w:marRight w:val="0"/>
      <w:marTop w:val="0"/>
      <w:marBottom w:val="0"/>
      <w:divBdr>
        <w:top w:val="none" w:sz="0" w:space="0" w:color="auto"/>
        <w:left w:val="none" w:sz="0" w:space="0" w:color="auto"/>
        <w:bottom w:val="none" w:sz="0" w:space="0" w:color="auto"/>
        <w:right w:val="none" w:sz="0" w:space="0" w:color="auto"/>
      </w:divBdr>
    </w:div>
    <w:div w:id="857161160">
      <w:bodyDiv w:val="1"/>
      <w:marLeft w:val="0"/>
      <w:marRight w:val="0"/>
      <w:marTop w:val="0"/>
      <w:marBottom w:val="0"/>
      <w:divBdr>
        <w:top w:val="none" w:sz="0" w:space="0" w:color="auto"/>
        <w:left w:val="none" w:sz="0" w:space="0" w:color="auto"/>
        <w:bottom w:val="none" w:sz="0" w:space="0" w:color="auto"/>
        <w:right w:val="none" w:sz="0" w:space="0" w:color="auto"/>
      </w:divBdr>
      <w:divsChild>
        <w:div w:id="2070574777">
          <w:marLeft w:val="0"/>
          <w:marRight w:val="0"/>
          <w:marTop w:val="0"/>
          <w:marBottom w:val="0"/>
          <w:divBdr>
            <w:top w:val="none" w:sz="0" w:space="0" w:color="auto"/>
            <w:left w:val="none" w:sz="0" w:space="0" w:color="auto"/>
            <w:bottom w:val="none" w:sz="0" w:space="0" w:color="auto"/>
            <w:right w:val="none" w:sz="0" w:space="0" w:color="auto"/>
          </w:divBdr>
          <w:divsChild>
            <w:div w:id="1217473075">
              <w:marLeft w:val="0"/>
              <w:marRight w:val="0"/>
              <w:marTop w:val="0"/>
              <w:marBottom w:val="0"/>
              <w:divBdr>
                <w:top w:val="none" w:sz="0" w:space="0" w:color="auto"/>
                <w:left w:val="none" w:sz="0" w:space="0" w:color="auto"/>
                <w:bottom w:val="none" w:sz="0" w:space="0" w:color="auto"/>
                <w:right w:val="none" w:sz="0" w:space="0" w:color="auto"/>
              </w:divBdr>
              <w:divsChild>
                <w:div w:id="777023414">
                  <w:marLeft w:val="0"/>
                  <w:marRight w:val="0"/>
                  <w:marTop w:val="0"/>
                  <w:marBottom w:val="0"/>
                  <w:divBdr>
                    <w:top w:val="none" w:sz="0" w:space="0" w:color="auto"/>
                    <w:left w:val="none" w:sz="0" w:space="0" w:color="auto"/>
                    <w:bottom w:val="none" w:sz="0" w:space="0" w:color="auto"/>
                    <w:right w:val="none" w:sz="0" w:space="0" w:color="auto"/>
                  </w:divBdr>
                  <w:divsChild>
                    <w:div w:id="276450958">
                      <w:marLeft w:val="0"/>
                      <w:marRight w:val="0"/>
                      <w:marTop w:val="0"/>
                      <w:marBottom w:val="225"/>
                      <w:divBdr>
                        <w:top w:val="single" w:sz="6" w:space="2" w:color="F4F4F4"/>
                        <w:left w:val="single" w:sz="6" w:space="2" w:color="F4F4F4"/>
                        <w:bottom w:val="single" w:sz="6" w:space="2" w:color="F4F4F4"/>
                        <w:right w:val="single" w:sz="6" w:space="2" w:color="F4F4F4"/>
                      </w:divBdr>
                      <w:divsChild>
                        <w:div w:id="507137560">
                          <w:marLeft w:val="0"/>
                          <w:marRight w:val="0"/>
                          <w:marTop w:val="0"/>
                          <w:marBottom w:val="0"/>
                          <w:divBdr>
                            <w:top w:val="none" w:sz="0" w:space="0" w:color="auto"/>
                            <w:left w:val="none" w:sz="0" w:space="0" w:color="auto"/>
                            <w:bottom w:val="none" w:sz="0" w:space="0" w:color="auto"/>
                            <w:right w:val="none" w:sz="0" w:space="0" w:color="auto"/>
                          </w:divBdr>
                          <w:divsChild>
                            <w:div w:id="1146584007">
                              <w:marLeft w:val="0"/>
                              <w:marRight w:val="0"/>
                              <w:marTop w:val="0"/>
                              <w:marBottom w:val="75"/>
                              <w:divBdr>
                                <w:top w:val="none" w:sz="0" w:space="0" w:color="auto"/>
                                <w:left w:val="none" w:sz="0" w:space="0" w:color="auto"/>
                                <w:bottom w:val="none" w:sz="0" w:space="0" w:color="auto"/>
                                <w:right w:val="none" w:sz="0" w:space="0" w:color="auto"/>
                              </w:divBdr>
                              <w:divsChild>
                                <w:div w:id="1566988743">
                                  <w:marLeft w:val="0"/>
                                  <w:marRight w:val="0"/>
                                  <w:marTop w:val="0"/>
                                  <w:marBottom w:val="0"/>
                                  <w:divBdr>
                                    <w:top w:val="none" w:sz="0" w:space="0" w:color="auto"/>
                                    <w:left w:val="none" w:sz="0" w:space="0" w:color="auto"/>
                                    <w:bottom w:val="none" w:sz="0" w:space="0" w:color="auto"/>
                                    <w:right w:val="none" w:sz="0" w:space="0" w:color="auto"/>
                                  </w:divBdr>
                                  <w:divsChild>
                                    <w:div w:id="1189830689">
                                      <w:marLeft w:val="0"/>
                                      <w:marRight w:val="0"/>
                                      <w:marTop w:val="0"/>
                                      <w:marBottom w:val="0"/>
                                      <w:divBdr>
                                        <w:top w:val="none" w:sz="0" w:space="0" w:color="auto"/>
                                        <w:left w:val="none" w:sz="0" w:space="0" w:color="auto"/>
                                        <w:bottom w:val="none" w:sz="0" w:space="0" w:color="auto"/>
                                        <w:right w:val="none" w:sz="0" w:space="0" w:color="auto"/>
                                      </w:divBdr>
                                    </w:div>
                                    <w:div w:id="171149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112010">
      <w:bodyDiv w:val="1"/>
      <w:marLeft w:val="0"/>
      <w:marRight w:val="0"/>
      <w:marTop w:val="0"/>
      <w:marBottom w:val="0"/>
      <w:divBdr>
        <w:top w:val="none" w:sz="0" w:space="0" w:color="auto"/>
        <w:left w:val="none" w:sz="0" w:space="0" w:color="auto"/>
        <w:bottom w:val="none" w:sz="0" w:space="0" w:color="auto"/>
        <w:right w:val="none" w:sz="0" w:space="0" w:color="auto"/>
      </w:divBdr>
      <w:divsChild>
        <w:div w:id="2132433147">
          <w:marLeft w:val="0"/>
          <w:marRight w:val="0"/>
          <w:marTop w:val="0"/>
          <w:marBottom w:val="0"/>
          <w:divBdr>
            <w:top w:val="none" w:sz="0" w:space="0" w:color="auto"/>
            <w:left w:val="none" w:sz="0" w:space="0" w:color="auto"/>
            <w:bottom w:val="none" w:sz="0" w:space="0" w:color="auto"/>
            <w:right w:val="none" w:sz="0" w:space="0" w:color="auto"/>
          </w:divBdr>
          <w:divsChild>
            <w:div w:id="1339305817">
              <w:marLeft w:val="0"/>
              <w:marRight w:val="0"/>
              <w:marTop w:val="0"/>
              <w:marBottom w:val="0"/>
              <w:divBdr>
                <w:top w:val="none" w:sz="0" w:space="0" w:color="auto"/>
                <w:left w:val="none" w:sz="0" w:space="0" w:color="auto"/>
                <w:bottom w:val="none" w:sz="0" w:space="0" w:color="auto"/>
                <w:right w:val="none" w:sz="0" w:space="0" w:color="auto"/>
              </w:divBdr>
              <w:divsChild>
                <w:div w:id="829716370">
                  <w:marLeft w:val="0"/>
                  <w:marRight w:val="0"/>
                  <w:marTop w:val="0"/>
                  <w:marBottom w:val="0"/>
                  <w:divBdr>
                    <w:top w:val="none" w:sz="0" w:space="0" w:color="auto"/>
                    <w:left w:val="none" w:sz="0" w:space="0" w:color="auto"/>
                    <w:bottom w:val="none" w:sz="0" w:space="0" w:color="auto"/>
                    <w:right w:val="none" w:sz="0" w:space="0" w:color="auto"/>
                  </w:divBdr>
                  <w:divsChild>
                    <w:div w:id="13382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954128">
      <w:bodyDiv w:val="1"/>
      <w:marLeft w:val="0"/>
      <w:marRight w:val="0"/>
      <w:marTop w:val="0"/>
      <w:marBottom w:val="0"/>
      <w:divBdr>
        <w:top w:val="none" w:sz="0" w:space="0" w:color="auto"/>
        <w:left w:val="none" w:sz="0" w:space="0" w:color="auto"/>
        <w:bottom w:val="none" w:sz="0" w:space="0" w:color="auto"/>
        <w:right w:val="none" w:sz="0" w:space="0" w:color="auto"/>
      </w:divBdr>
    </w:div>
    <w:div w:id="928777572">
      <w:bodyDiv w:val="1"/>
      <w:marLeft w:val="0"/>
      <w:marRight w:val="0"/>
      <w:marTop w:val="0"/>
      <w:marBottom w:val="750"/>
      <w:divBdr>
        <w:top w:val="none" w:sz="0" w:space="0" w:color="auto"/>
        <w:left w:val="none" w:sz="0" w:space="0" w:color="auto"/>
        <w:bottom w:val="none" w:sz="0" w:space="0" w:color="auto"/>
        <w:right w:val="none" w:sz="0" w:space="0" w:color="auto"/>
      </w:divBdr>
      <w:divsChild>
        <w:div w:id="375853662">
          <w:marLeft w:val="0"/>
          <w:marRight w:val="0"/>
          <w:marTop w:val="0"/>
          <w:marBottom w:val="150"/>
          <w:divBdr>
            <w:top w:val="none" w:sz="0" w:space="0" w:color="auto"/>
            <w:left w:val="none" w:sz="0" w:space="0" w:color="auto"/>
            <w:bottom w:val="none" w:sz="0" w:space="0" w:color="auto"/>
            <w:right w:val="none" w:sz="0" w:space="0" w:color="auto"/>
          </w:divBdr>
          <w:divsChild>
            <w:div w:id="1736051823">
              <w:marLeft w:val="0"/>
              <w:marRight w:val="0"/>
              <w:marTop w:val="0"/>
              <w:marBottom w:val="0"/>
              <w:divBdr>
                <w:top w:val="none" w:sz="0" w:space="0" w:color="auto"/>
                <w:left w:val="none" w:sz="0" w:space="0" w:color="auto"/>
                <w:bottom w:val="none" w:sz="0" w:space="0" w:color="auto"/>
                <w:right w:val="none" w:sz="0" w:space="0" w:color="auto"/>
              </w:divBdr>
              <w:divsChild>
                <w:div w:id="1457675727">
                  <w:marLeft w:val="0"/>
                  <w:marRight w:val="0"/>
                  <w:marTop w:val="0"/>
                  <w:marBottom w:val="0"/>
                  <w:divBdr>
                    <w:top w:val="none" w:sz="0" w:space="0" w:color="auto"/>
                    <w:left w:val="none" w:sz="0" w:space="0" w:color="auto"/>
                    <w:bottom w:val="none" w:sz="0" w:space="0" w:color="auto"/>
                    <w:right w:val="none" w:sz="0" w:space="0" w:color="auto"/>
                  </w:divBdr>
                  <w:divsChild>
                    <w:div w:id="1748649661">
                      <w:marLeft w:val="0"/>
                      <w:marRight w:val="0"/>
                      <w:marTop w:val="75"/>
                      <w:marBottom w:val="0"/>
                      <w:divBdr>
                        <w:top w:val="none" w:sz="0" w:space="0" w:color="auto"/>
                        <w:left w:val="none" w:sz="0" w:space="0" w:color="auto"/>
                        <w:bottom w:val="none" w:sz="0" w:space="0" w:color="auto"/>
                        <w:right w:val="none" w:sz="0" w:space="0" w:color="auto"/>
                      </w:divBdr>
                      <w:divsChild>
                        <w:div w:id="1666587002">
                          <w:marLeft w:val="0"/>
                          <w:marRight w:val="0"/>
                          <w:marTop w:val="0"/>
                          <w:marBottom w:val="0"/>
                          <w:divBdr>
                            <w:top w:val="none" w:sz="0" w:space="0" w:color="auto"/>
                            <w:left w:val="none" w:sz="0" w:space="0" w:color="auto"/>
                            <w:bottom w:val="none" w:sz="0" w:space="0" w:color="auto"/>
                            <w:right w:val="none" w:sz="0" w:space="0" w:color="auto"/>
                          </w:divBdr>
                          <w:divsChild>
                            <w:div w:id="62535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977209">
      <w:bodyDiv w:val="1"/>
      <w:marLeft w:val="0"/>
      <w:marRight w:val="0"/>
      <w:marTop w:val="0"/>
      <w:marBottom w:val="0"/>
      <w:divBdr>
        <w:top w:val="none" w:sz="0" w:space="0" w:color="auto"/>
        <w:left w:val="none" w:sz="0" w:space="0" w:color="auto"/>
        <w:bottom w:val="none" w:sz="0" w:space="0" w:color="auto"/>
        <w:right w:val="none" w:sz="0" w:space="0" w:color="auto"/>
      </w:divBdr>
    </w:div>
    <w:div w:id="955143104">
      <w:bodyDiv w:val="1"/>
      <w:marLeft w:val="0"/>
      <w:marRight w:val="0"/>
      <w:marTop w:val="0"/>
      <w:marBottom w:val="0"/>
      <w:divBdr>
        <w:top w:val="none" w:sz="0" w:space="0" w:color="auto"/>
        <w:left w:val="none" w:sz="0" w:space="0" w:color="auto"/>
        <w:bottom w:val="none" w:sz="0" w:space="0" w:color="auto"/>
        <w:right w:val="none" w:sz="0" w:space="0" w:color="auto"/>
      </w:divBdr>
      <w:divsChild>
        <w:div w:id="103497340">
          <w:marLeft w:val="0"/>
          <w:marRight w:val="0"/>
          <w:marTop w:val="0"/>
          <w:marBottom w:val="0"/>
          <w:divBdr>
            <w:top w:val="none" w:sz="0" w:space="0" w:color="auto"/>
            <w:left w:val="none" w:sz="0" w:space="0" w:color="auto"/>
            <w:bottom w:val="none" w:sz="0" w:space="0" w:color="auto"/>
            <w:right w:val="none" w:sz="0" w:space="0" w:color="auto"/>
          </w:divBdr>
          <w:divsChild>
            <w:div w:id="1473326607">
              <w:marLeft w:val="0"/>
              <w:marRight w:val="0"/>
              <w:marTop w:val="0"/>
              <w:marBottom w:val="0"/>
              <w:divBdr>
                <w:top w:val="none" w:sz="0" w:space="0" w:color="auto"/>
                <w:left w:val="none" w:sz="0" w:space="0" w:color="auto"/>
                <w:bottom w:val="none" w:sz="0" w:space="0" w:color="auto"/>
                <w:right w:val="none" w:sz="0" w:space="0" w:color="auto"/>
              </w:divBdr>
              <w:divsChild>
                <w:div w:id="247538990">
                  <w:marLeft w:val="0"/>
                  <w:marRight w:val="0"/>
                  <w:marTop w:val="0"/>
                  <w:marBottom w:val="0"/>
                  <w:divBdr>
                    <w:top w:val="none" w:sz="0" w:space="0" w:color="auto"/>
                    <w:left w:val="none" w:sz="0" w:space="0" w:color="auto"/>
                    <w:bottom w:val="none" w:sz="0" w:space="0" w:color="auto"/>
                    <w:right w:val="none" w:sz="0" w:space="0" w:color="auto"/>
                  </w:divBdr>
                  <w:divsChild>
                    <w:div w:id="1252355977">
                      <w:marLeft w:val="0"/>
                      <w:marRight w:val="0"/>
                      <w:marTop w:val="0"/>
                      <w:marBottom w:val="0"/>
                      <w:divBdr>
                        <w:top w:val="none" w:sz="0" w:space="0" w:color="auto"/>
                        <w:left w:val="none" w:sz="0" w:space="0" w:color="auto"/>
                        <w:bottom w:val="none" w:sz="0" w:space="0" w:color="auto"/>
                        <w:right w:val="none" w:sz="0" w:space="0" w:color="auto"/>
                      </w:divBdr>
                      <w:divsChild>
                        <w:div w:id="1657607074">
                          <w:marLeft w:val="0"/>
                          <w:marRight w:val="0"/>
                          <w:marTop w:val="0"/>
                          <w:marBottom w:val="0"/>
                          <w:divBdr>
                            <w:top w:val="none" w:sz="0" w:space="0" w:color="auto"/>
                            <w:left w:val="none" w:sz="0" w:space="0" w:color="auto"/>
                            <w:bottom w:val="none" w:sz="0" w:space="0" w:color="auto"/>
                            <w:right w:val="none" w:sz="0" w:space="0" w:color="auto"/>
                          </w:divBdr>
                          <w:divsChild>
                            <w:div w:id="112136923">
                              <w:marLeft w:val="0"/>
                              <w:marRight w:val="0"/>
                              <w:marTop w:val="0"/>
                              <w:marBottom w:val="0"/>
                              <w:divBdr>
                                <w:top w:val="none" w:sz="0" w:space="0" w:color="auto"/>
                                <w:left w:val="none" w:sz="0" w:space="0" w:color="auto"/>
                                <w:bottom w:val="none" w:sz="0" w:space="0" w:color="auto"/>
                                <w:right w:val="none" w:sz="0" w:space="0" w:color="auto"/>
                              </w:divBdr>
                              <w:divsChild>
                                <w:div w:id="139423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7919424">
      <w:bodyDiv w:val="1"/>
      <w:marLeft w:val="0"/>
      <w:marRight w:val="0"/>
      <w:marTop w:val="0"/>
      <w:marBottom w:val="0"/>
      <w:divBdr>
        <w:top w:val="none" w:sz="0" w:space="0" w:color="auto"/>
        <w:left w:val="none" w:sz="0" w:space="0" w:color="auto"/>
        <w:bottom w:val="none" w:sz="0" w:space="0" w:color="auto"/>
        <w:right w:val="none" w:sz="0" w:space="0" w:color="auto"/>
      </w:divBdr>
    </w:div>
    <w:div w:id="1032344938">
      <w:bodyDiv w:val="1"/>
      <w:marLeft w:val="0"/>
      <w:marRight w:val="0"/>
      <w:marTop w:val="0"/>
      <w:marBottom w:val="0"/>
      <w:divBdr>
        <w:top w:val="none" w:sz="0" w:space="0" w:color="auto"/>
        <w:left w:val="none" w:sz="0" w:space="0" w:color="auto"/>
        <w:bottom w:val="none" w:sz="0" w:space="0" w:color="auto"/>
        <w:right w:val="none" w:sz="0" w:space="0" w:color="auto"/>
      </w:divBdr>
    </w:div>
    <w:div w:id="1041515422">
      <w:bodyDiv w:val="1"/>
      <w:marLeft w:val="0"/>
      <w:marRight w:val="0"/>
      <w:marTop w:val="0"/>
      <w:marBottom w:val="0"/>
      <w:divBdr>
        <w:top w:val="none" w:sz="0" w:space="0" w:color="auto"/>
        <w:left w:val="none" w:sz="0" w:space="0" w:color="auto"/>
        <w:bottom w:val="none" w:sz="0" w:space="0" w:color="auto"/>
        <w:right w:val="none" w:sz="0" w:space="0" w:color="auto"/>
      </w:divBdr>
    </w:div>
    <w:div w:id="1067342132">
      <w:bodyDiv w:val="1"/>
      <w:marLeft w:val="0"/>
      <w:marRight w:val="0"/>
      <w:marTop w:val="0"/>
      <w:marBottom w:val="0"/>
      <w:divBdr>
        <w:top w:val="none" w:sz="0" w:space="0" w:color="auto"/>
        <w:left w:val="none" w:sz="0" w:space="0" w:color="auto"/>
        <w:bottom w:val="none" w:sz="0" w:space="0" w:color="auto"/>
        <w:right w:val="none" w:sz="0" w:space="0" w:color="auto"/>
      </w:divBdr>
    </w:div>
    <w:div w:id="1075779084">
      <w:bodyDiv w:val="1"/>
      <w:marLeft w:val="0"/>
      <w:marRight w:val="0"/>
      <w:marTop w:val="0"/>
      <w:marBottom w:val="0"/>
      <w:divBdr>
        <w:top w:val="none" w:sz="0" w:space="0" w:color="auto"/>
        <w:left w:val="none" w:sz="0" w:space="0" w:color="auto"/>
        <w:bottom w:val="none" w:sz="0" w:space="0" w:color="auto"/>
        <w:right w:val="none" w:sz="0" w:space="0" w:color="auto"/>
      </w:divBdr>
    </w:div>
    <w:div w:id="1097562814">
      <w:bodyDiv w:val="1"/>
      <w:marLeft w:val="0"/>
      <w:marRight w:val="0"/>
      <w:marTop w:val="0"/>
      <w:marBottom w:val="0"/>
      <w:divBdr>
        <w:top w:val="none" w:sz="0" w:space="0" w:color="auto"/>
        <w:left w:val="none" w:sz="0" w:space="0" w:color="auto"/>
        <w:bottom w:val="none" w:sz="0" w:space="0" w:color="auto"/>
        <w:right w:val="none" w:sz="0" w:space="0" w:color="auto"/>
      </w:divBdr>
    </w:div>
    <w:div w:id="1118597369">
      <w:bodyDiv w:val="1"/>
      <w:marLeft w:val="0"/>
      <w:marRight w:val="0"/>
      <w:marTop w:val="0"/>
      <w:marBottom w:val="0"/>
      <w:divBdr>
        <w:top w:val="none" w:sz="0" w:space="0" w:color="auto"/>
        <w:left w:val="none" w:sz="0" w:space="0" w:color="auto"/>
        <w:bottom w:val="none" w:sz="0" w:space="0" w:color="auto"/>
        <w:right w:val="none" w:sz="0" w:space="0" w:color="auto"/>
      </w:divBdr>
    </w:div>
    <w:div w:id="1218082524">
      <w:bodyDiv w:val="1"/>
      <w:marLeft w:val="0"/>
      <w:marRight w:val="0"/>
      <w:marTop w:val="0"/>
      <w:marBottom w:val="0"/>
      <w:divBdr>
        <w:top w:val="none" w:sz="0" w:space="0" w:color="auto"/>
        <w:left w:val="none" w:sz="0" w:space="0" w:color="auto"/>
        <w:bottom w:val="none" w:sz="0" w:space="0" w:color="auto"/>
        <w:right w:val="none" w:sz="0" w:space="0" w:color="auto"/>
      </w:divBdr>
    </w:div>
    <w:div w:id="1227034737">
      <w:bodyDiv w:val="1"/>
      <w:marLeft w:val="0"/>
      <w:marRight w:val="0"/>
      <w:marTop w:val="0"/>
      <w:marBottom w:val="0"/>
      <w:divBdr>
        <w:top w:val="none" w:sz="0" w:space="0" w:color="auto"/>
        <w:left w:val="none" w:sz="0" w:space="0" w:color="auto"/>
        <w:bottom w:val="none" w:sz="0" w:space="0" w:color="auto"/>
        <w:right w:val="none" w:sz="0" w:space="0" w:color="auto"/>
      </w:divBdr>
    </w:div>
    <w:div w:id="1256787153">
      <w:bodyDiv w:val="1"/>
      <w:marLeft w:val="0"/>
      <w:marRight w:val="0"/>
      <w:marTop w:val="0"/>
      <w:marBottom w:val="0"/>
      <w:divBdr>
        <w:top w:val="none" w:sz="0" w:space="0" w:color="auto"/>
        <w:left w:val="none" w:sz="0" w:space="0" w:color="auto"/>
        <w:bottom w:val="none" w:sz="0" w:space="0" w:color="auto"/>
        <w:right w:val="none" w:sz="0" w:space="0" w:color="auto"/>
      </w:divBdr>
    </w:div>
    <w:div w:id="1261911116">
      <w:bodyDiv w:val="1"/>
      <w:marLeft w:val="0"/>
      <w:marRight w:val="0"/>
      <w:marTop w:val="0"/>
      <w:marBottom w:val="0"/>
      <w:divBdr>
        <w:top w:val="none" w:sz="0" w:space="0" w:color="auto"/>
        <w:left w:val="none" w:sz="0" w:space="0" w:color="auto"/>
        <w:bottom w:val="none" w:sz="0" w:space="0" w:color="auto"/>
        <w:right w:val="none" w:sz="0" w:space="0" w:color="auto"/>
      </w:divBdr>
    </w:div>
    <w:div w:id="1274943778">
      <w:bodyDiv w:val="1"/>
      <w:marLeft w:val="0"/>
      <w:marRight w:val="0"/>
      <w:marTop w:val="0"/>
      <w:marBottom w:val="0"/>
      <w:divBdr>
        <w:top w:val="none" w:sz="0" w:space="0" w:color="auto"/>
        <w:left w:val="none" w:sz="0" w:space="0" w:color="auto"/>
        <w:bottom w:val="none" w:sz="0" w:space="0" w:color="auto"/>
        <w:right w:val="none" w:sz="0" w:space="0" w:color="auto"/>
      </w:divBdr>
    </w:div>
    <w:div w:id="1283877817">
      <w:bodyDiv w:val="1"/>
      <w:marLeft w:val="0"/>
      <w:marRight w:val="0"/>
      <w:marTop w:val="0"/>
      <w:marBottom w:val="0"/>
      <w:divBdr>
        <w:top w:val="none" w:sz="0" w:space="0" w:color="auto"/>
        <w:left w:val="none" w:sz="0" w:space="0" w:color="auto"/>
        <w:bottom w:val="none" w:sz="0" w:space="0" w:color="auto"/>
        <w:right w:val="none" w:sz="0" w:space="0" w:color="auto"/>
      </w:divBdr>
      <w:divsChild>
        <w:div w:id="1605964189">
          <w:marLeft w:val="0"/>
          <w:marRight w:val="0"/>
          <w:marTop w:val="0"/>
          <w:marBottom w:val="0"/>
          <w:divBdr>
            <w:top w:val="none" w:sz="0" w:space="0" w:color="auto"/>
            <w:left w:val="none" w:sz="0" w:space="0" w:color="auto"/>
            <w:bottom w:val="none" w:sz="0" w:space="0" w:color="auto"/>
            <w:right w:val="none" w:sz="0" w:space="0" w:color="auto"/>
          </w:divBdr>
          <w:divsChild>
            <w:div w:id="1228493021">
              <w:marLeft w:val="0"/>
              <w:marRight w:val="0"/>
              <w:marTop w:val="0"/>
              <w:marBottom w:val="0"/>
              <w:divBdr>
                <w:top w:val="none" w:sz="0" w:space="0" w:color="auto"/>
                <w:left w:val="none" w:sz="0" w:space="0" w:color="auto"/>
                <w:bottom w:val="none" w:sz="0" w:space="0" w:color="auto"/>
                <w:right w:val="none" w:sz="0" w:space="0" w:color="auto"/>
              </w:divBdr>
              <w:divsChild>
                <w:div w:id="1854369925">
                  <w:marLeft w:val="0"/>
                  <w:marRight w:val="0"/>
                  <w:marTop w:val="0"/>
                  <w:marBottom w:val="0"/>
                  <w:divBdr>
                    <w:top w:val="none" w:sz="0" w:space="0" w:color="auto"/>
                    <w:left w:val="none" w:sz="0" w:space="0" w:color="auto"/>
                    <w:bottom w:val="none" w:sz="0" w:space="0" w:color="auto"/>
                    <w:right w:val="none" w:sz="0" w:space="0" w:color="auto"/>
                  </w:divBdr>
                  <w:divsChild>
                    <w:div w:id="1597522247">
                      <w:marLeft w:val="0"/>
                      <w:marRight w:val="0"/>
                      <w:marTop w:val="0"/>
                      <w:marBottom w:val="0"/>
                      <w:divBdr>
                        <w:top w:val="none" w:sz="0" w:space="0" w:color="auto"/>
                        <w:left w:val="none" w:sz="0" w:space="0" w:color="auto"/>
                        <w:bottom w:val="none" w:sz="0" w:space="0" w:color="auto"/>
                        <w:right w:val="none" w:sz="0" w:space="0" w:color="auto"/>
                      </w:divBdr>
                      <w:divsChild>
                        <w:div w:id="332949831">
                          <w:marLeft w:val="0"/>
                          <w:marRight w:val="0"/>
                          <w:marTop w:val="0"/>
                          <w:marBottom w:val="0"/>
                          <w:divBdr>
                            <w:top w:val="none" w:sz="0" w:space="0" w:color="auto"/>
                            <w:left w:val="none" w:sz="0" w:space="0" w:color="auto"/>
                            <w:bottom w:val="none" w:sz="0" w:space="0" w:color="auto"/>
                            <w:right w:val="none" w:sz="0" w:space="0" w:color="auto"/>
                          </w:divBdr>
                          <w:divsChild>
                            <w:div w:id="13490598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3099079">
      <w:bodyDiv w:val="1"/>
      <w:marLeft w:val="0"/>
      <w:marRight w:val="0"/>
      <w:marTop w:val="0"/>
      <w:marBottom w:val="0"/>
      <w:divBdr>
        <w:top w:val="none" w:sz="0" w:space="0" w:color="auto"/>
        <w:left w:val="none" w:sz="0" w:space="0" w:color="auto"/>
        <w:bottom w:val="none" w:sz="0" w:space="0" w:color="auto"/>
        <w:right w:val="none" w:sz="0" w:space="0" w:color="auto"/>
      </w:divBdr>
    </w:div>
    <w:div w:id="1523401570">
      <w:bodyDiv w:val="1"/>
      <w:marLeft w:val="0"/>
      <w:marRight w:val="0"/>
      <w:marTop w:val="0"/>
      <w:marBottom w:val="0"/>
      <w:divBdr>
        <w:top w:val="none" w:sz="0" w:space="0" w:color="auto"/>
        <w:left w:val="none" w:sz="0" w:space="0" w:color="auto"/>
        <w:bottom w:val="none" w:sz="0" w:space="0" w:color="auto"/>
        <w:right w:val="none" w:sz="0" w:space="0" w:color="auto"/>
      </w:divBdr>
    </w:div>
    <w:div w:id="1593081549">
      <w:bodyDiv w:val="1"/>
      <w:marLeft w:val="0"/>
      <w:marRight w:val="0"/>
      <w:marTop w:val="0"/>
      <w:marBottom w:val="0"/>
      <w:divBdr>
        <w:top w:val="none" w:sz="0" w:space="0" w:color="auto"/>
        <w:left w:val="none" w:sz="0" w:space="0" w:color="auto"/>
        <w:bottom w:val="none" w:sz="0" w:space="0" w:color="auto"/>
        <w:right w:val="none" w:sz="0" w:space="0" w:color="auto"/>
      </w:divBdr>
    </w:div>
    <w:div w:id="1673491221">
      <w:bodyDiv w:val="1"/>
      <w:marLeft w:val="0"/>
      <w:marRight w:val="0"/>
      <w:marTop w:val="0"/>
      <w:marBottom w:val="0"/>
      <w:divBdr>
        <w:top w:val="none" w:sz="0" w:space="0" w:color="auto"/>
        <w:left w:val="none" w:sz="0" w:space="0" w:color="auto"/>
        <w:bottom w:val="none" w:sz="0" w:space="0" w:color="auto"/>
        <w:right w:val="none" w:sz="0" w:space="0" w:color="auto"/>
      </w:divBdr>
    </w:div>
    <w:div w:id="1711763989">
      <w:bodyDiv w:val="1"/>
      <w:marLeft w:val="0"/>
      <w:marRight w:val="0"/>
      <w:marTop w:val="0"/>
      <w:marBottom w:val="0"/>
      <w:divBdr>
        <w:top w:val="none" w:sz="0" w:space="0" w:color="auto"/>
        <w:left w:val="none" w:sz="0" w:space="0" w:color="auto"/>
        <w:bottom w:val="none" w:sz="0" w:space="0" w:color="auto"/>
        <w:right w:val="none" w:sz="0" w:space="0" w:color="auto"/>
      </w:divBdr>
      <w:divsChild>
        <w:div w:id="47190467">
          <w:marLeft w:val="0"/>
          <w:marRight w:val="0"/>
          <w:marTop w:val="0"/>
          <w:marBottom w:val="0"/>
          <w:divBdr>
            <w:top w:val="none" w:sz="0" w:space="0" w:color="auto"/>
            <w:left w:val="none" w:sz="0" w:space="0" w:color="auto"/>
            <w:bottom w:val="none" w:sz="0" w:space="0" w:color="auto"/>
            <w:right w:val="none" w:sz="0" w:space="0" w:color="auto"/>
          </w:divBdr>
          <w:divsChild>
            <w:div w:id="879975170">
              <w:marLeft w:val="0"/>
              <w:marRight w:val="0"/>
              <w:marTop w:val="0"/>
              <w:marBottom w:val="0"/>
              <w:divBdr>
                <w:top w:val="none" w:sz="0" w:space="0" w:color="auto"/>
                <w:left w:val="none" w:sz="0" w:space="0" w:color="auto"/>
                <w:bottom w:val="none" w:sz="0" w:space="0" w:color="auto"/>
                <w:right w:val="none" w:sz="0" w:space="0" w:color="auto"/>
              </w:divBdr>
              <w:divsChild>
                <w:div w:id="198673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15805">
      <w:bodyDiv w:val="1"/>
      <w:marLeft w:val="0"/>
      <w:marRight w:val="0"/>
      <w:marTop w:val="0"/>
      <w:marBottom w:val="0"/>
      <w:divBdr>
        <w:top w:val="none" w:sz="0" w:space="0" w:color="auto"/>
        <w:left w:val="none" w:sz="0" w:space="0" w:color="auto"/>
        <w:bottom w:val="none" w:sz="0" w:space="0" w:color="auto"/>
        <w:right w:val="none" w:sz="0" w:space="0" w:color="auto"/>
      </w:divBdr>
    </w:div>
    <w:div w:id="1739402290">
      <w:bodyDiv w:val="1"/>
      <w:marLeft w:val="0"/>
      <w:marRight w:val="0"/>
      <w:marTop w:val="0"/>
      <w:marBottom w:val="0"/>
      <w:divBdr>
        <w:top w:val="none" w:sz="0" w:space="0" w:color="auto"/>
        <w:left w:val="none" w:sz="0" w:space="0" w:color="auto"/>
        <w:bottom w:val="none" w:sz="0" w:space="0" w:color="auto"/>
        <w:right w:val="none" w:sz="0" w:space="0" w:color="auto"/>
      </w:divBdr>
    </w:div>
    <w:div w:id="1763717380">
      <w:bodyDiv w:val="1"/>
      <w:marLeft w:val="0"/>
      <w:marRight w:val="0"/>
      <w:marTop w:val="0"/>
      <w:marBottom w:val="0"/>
      <w:divBdr>
        <w:top w:val="none" w:sz="0" w:space="0" w:color="auto"/>
        <w:left w:val="none" w:sz="0" w:space="0" w:color="auto"/>
        <w:bottom w:val="none" w:sz="0" w:space="0" w:color="auto"/>
        <w:right w:val="none" w:sz="0" w:space="0" w:color="auto"/>
      </w:divBdr>
      <w:divsChild>
        <w:div w:id="1232228934">
          <w:marLeft w:val="0"/>
          <w:marRight w:val="0"/>
          <w:marTop w:val="335"/>
          <w:marBottom w:val="0"/>
          <w:divBdr>
            <w:top w:val="none" w:sz="0" w:space="0" w:color="auto"/>
            <w:left w:val="none" w:sz="0" w:space="0" w:color="auto"/>
            <w:bottom w:val="none" w:sz="0" w:space="0" w:color="auto"/>
            <w:right w:val="none" w:sz="0" w:space="0" w:color="auto"/>
          </w:divBdr>
          <w:divsChild>
            <w:div w:id="413744704">
              <w:marLeft w:val="0"/>
              <w:marRight w:val="0"/>
              <w:marTop w:val="0"/>
              <w:marBottom w:val="0"/>
              <w:divBdr>
                <w:top w:val="none" w:sz="0" w:space="0" w:color="auto"/>
                <w:left w:val="none" w:sz="0" w:space="0" w:color="auto"/>
                <w:bottom w:val="none" w:sz="0" w:space="0" w:color="auto"/>
                <w:right w:val="none" w:sz="0" w:space="0" w:color="auto"/>
              </w:divBdr>
              <w:divsChild>
                <w:div w:id="396712870">
                  <w:marLeft w:val="0"/>
                  <w:marRight w:val="0"/>
                  <w:marTop w:val="0"/>
                  <w:marBottom w:val="0"/>
                  <w:divBdr>
                    <w:top w:val="none" w:sz="0" w:space="0" w:color="auto"/>
                    <w:left w:val="none" w:sz="0" w:space="0" w:color="auto"/>
                    <w:bottom w:val="none" w:sz="0" w:space="0" w:color="auto"/>
                    <w:right w:val="none" w:sz="0" w:space="0" w:color="auto"/>
                  </w:divBdr>
                  <w:divsChild>
                    <w:div w:id="1712655251">
                      <w:marLeft w:val="84"/>
                      <w:marRight w:val="84"/>
                      <w:marTop w:val="0"/>
                      <w:marBottom w:val="0"/>
                      <w:divBdr>
                        <w:top w:val="none" w:sz="0" w:space="0" w:color="auto"/>
                        <w:left w:val="none" w:sz="0" w:space="0" w:color="auto"/>
                        <w:bottom w:val="none" w:sz="0" w:space="0" w:color="auto"/>
                        <w:right w:val="none" w:sz="0" w:space="0" w:color="auto"/>
                      </w:divBdr>
                      <w:divsChild>
                        <w:div w:id="917248525">
                          <w:marLeft w:val="0"/>
                          <w:marRight w:val="0"/>
                          <w:marTop w:val="0"/>
                          <w:marBottom w:val="0"/>
                          <w:divBdr>
                            <w:top w:val="none" w:sz="0" w:space="0" w:color="auto"/>
                            <w:left w:val="none" w:sz="0" w:space="0" w:color="auto"/>
                            <w:bottom w:val="none" w:sz="0" w:space="0" w:color="auto"/>
                            <w:right w:val="none" w:sz="0" w:space="0" w:color="auto"/>
                          </w:divBdr>
                          <w:divsChild>
                            <w:div w:id="17781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423569">
      <w:bodyDiv w:val="1"/>
      <w:marLeft w:val="0"/>
      <w:marRight w:val="0"/>
      <w:marTop w:val="0"/>
      <w:marBottom w:val="0"/>
      <w:divBdr>
        <w:top w:val="none" w:sz="0" w:space="0" w:color="auto"/>
        <w:left w:val="none" w:sz="0" w:space="0" w:color="auto"/>
        <w:bottom w:val="none" w:sz="0" w:space="0" w:color="auto"/>
        <w:right w:val="none" w:sz="0" w:space="0" w:color="auto"/>
      </w:divBdr>
      <w:divsChild>
        <w:div w:id="2081781711">
          <w:marLeft w:val="0"/>
          <w:marRight w:val="0"/>
          <w:marTop w:val="0"/>
          <w:marBottom w:val="0"/>
          <w:divBdr>
            <w:top w:val="none" w:sz="0" w:space="0" w:color="auto"/>
            <w:left w:val="none" w:sz="0" w:space="0" w:color="auto"/>
            <w:bottom w:val="none" w:sz="0" w:space="0" w:color="auto"/>
            <w:right w:val="none" w:sz="0" w:space="0" w:color="auto"/>
          </w:divBdr>
          <w:divsChild>
            <w:div w:id="370693276">
              <w:marLeft w:val="0"/>
              <w:marRight w:val="0"/>
              <w:marTop w:val="0"/>
              <w:marBottom w:val="0"/>
              <w:divBdr>
                <w:top w:val="none" w:sz="0" w:space="0" w:color="auto"/>
                <w:left w:val="none" w:sz="0" w:space="0" w:color="auto"/>
                <w:bottom w:val="none" w:sz="0" w:space="0" w:color="auto"/>
                <w:right w:val="none" w:sz="0" w:space="0" w:color="auto"/>
              </w:divBdr>
              <w:divsChild>
                <w:div w:id="2041933238">
                  <w:marLeft w:val="0"/>
                  <w:marRight w:val="0"/>
                  <w:marTop w:val="0"/>
                  <w:marBottom w:val="0"/>
                  <w:divBdr>
                    <w:top w:val="none" w:sz="0" w:space="0" w:color="auto"/>
                    <w:left w:val="none" w:sz="0" w:space="0" w:color="auto"/>
                    <w:bottom w:val="none" w:sz="0" w:space="0" w:color="auto"/>
                    <w:right w:val="none" w:sz="0" w:space="0" w:color="auto"/>
                  </w:divBdr>
                  <w:divsChild>
                    <w:div w:id="762266655">
                      <w:marLeft w:val="0"/>
                      <w:marRight w:val="0"/>
                      <w:marTop w:val="0"/>
                      <w:marBottom w:val="0"/>
                      <w:divBdr>
                        <w:top w:val="none" w:sz="0" w:space="0" w:color="auto"/>
                        <w:left w:val="none" w:sz="0" w:space="0" w:color="auto"/>
                        <w:bottom w:val="none" w:sz="0" w:space="0" w:color="auto"/>
                        <w:right w:val="none" w:sz="0" w:space="0" w:color="auto"/>
                      </w:divBdr>
                      <w:divsChild>
                        <w:div w:id="15365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201850">
      <w:bodyDiv w:val="1"/>
      <w:marLeft w:val="0"/>
      <w:marRight w:val="0"/>
      <w:marTop w:val="0"/>
      <w:marBottom w:val="0"/>
      <w:divBdr>
        <w:top w:val="none" w:sz="0" w:space="0" w:color="auto"/>
        <w:left w:val="none" w:sz="0" w:space="0" w:color="auto"/>
        <w:bottom w:val="none" w:sz="0" w:space="0" w:color="auto"/>
        <w:right w:val="none" w:sz="0" w:space="0" w:color="auto"/>
      </w:divBdr>
    </w:div>
    <w:div w:id="1895580781">
      <w:bodyDiv w:val="1"/>
      <w:marLeft w:val="0"/>
      <w:marRight w:val="0"/>
      <w:marTop w:val="0"/>
      <w:marBottom w:val="0"/>
      <w:divBdr>
        <w:top w:val="none" w:sz="0" w:space="0" w:color="auto"/>
        <w:left w:val="none" w:sz="0" w:space="0" w:color="auto"/>
        <w:bottom w:val="none" w:sz="0" w:space="0" w:color="auto"/>
        <w:right w:val="none" w:sz="0" w:space="0" w:color="auto"/>
      </w:divBdr>
    </w:div>
    <w:div w:id="1950119889">
      <w:bodyDiv w:val="1"/>
      <w:marLeft w:val="0"/>
      <w:marRight w:val="0"/>
      <w:marTop w:val="0"/>
      <w:marBottom w:val="0"/>
      <w:divBdr>
        <w:top w:val="none" w:sz="0" w:space="0" w:color="auto"/>
        <w:left w:val="none" w:sz="0" w:space="0" w:color="auto"/>
        <w:bottom w:val="none" w:sz="0" w:space="0" w:color="auto"/>
        <w:right w:val="none" w:sz="0" w:space="0" w:color="auto"/>
      </w:divBdr>
    </w:div>
    <w:div w:id="1963265819">
      <w:bodyDiv w:val="1"/>
      <w:marLeft w:val="0"/>
      <w:marRight w:val="0"/>
      <w:marTop w:val="0"/>
      <w:marBottom w:val="0"/>
      <w:divBdr>
        <w:top w:val="none" w:sz="0" w:space="0" w:color="auto"/>
        <w:left w:val="none" w:sz="0" w:space="0" w:color="auto"/>
        <w:bottom w:val="none" w:sz="0" w:space="0" w:color="auto"/>
        <w:right w:val="none" w:sz="0" w:space="0" w:color="auto"/>
      </w:divBdr>
      <w:divsChild>
        <w:div w:id="749548807">
          <w:marLeft w:val="0"/>
          <w:marRight w:val="0"/>
          <w:marTop w:val="335"/>
          <w:marBottom w:val="0"/>
          <w:divBdr>
            <w:top w:val="none" w:sz="0" w:space="0" w:color="auto"/>
            <w:left w:val="none" w:sz="0" w:space="0" w:color="auto"/>
            <w:bottom w:val="none" w:sz="0" w:space="0" w:color="auto"/>
            <w:right w:val="none" w:sz="0" w:space="0" w:color="auto"/>
          </w:divBdr>
          <w:divsChild>
            <w:div w:id="337394009">
              <w:marLeft w:val="0"/>
              <w:marRight w:val="0"/>
              <w:marTop w:val="0"/>
              <w:marBottom w:val="0"/>
              <w:divBdr>
                <w:top w:val="none" w:sz="0" w:space="0" w:color="auto"/>
                <w:left w:val="none" w:sz="0" w:space="0" w:color="auto"/>
                <w:bottom w:val="none" w:sz="0" w:space="0" w:color="auto"/>
                <w:right w:val="none" w:sz="0" w:space="0" w:color="auto"/>
              </w:divBdr>
              <w:divsChild>
                <w:div w:id="1475565855">
                  <w:marLeft w:val="0"/>
                  <w:marRight w:val="0"/>
                  <w:marTop w:val="0"/>
                  <w:marBottom w:val="0"/>
                  <w:divBdr>
                    <w:top w:val="none" w:sz="0" w:space="0" w:color="auto"/>
                    <w:left w:val="none" w:sz="0" w:space="0" w:color="auto"/>
                    <w:bottom w:val="none" w:sz="0" w:space="0" w:color="auto"/>
                    <w:right w:val="none" w:sz="0" w:space="0" w:color="auto"/>
                  </w:divBdr>
                  <w:divsChild>
                    <w:div w:id="2034574594">
                      <w:marLeft w:val="84"/>
                      <w:marRight w:val="84"/>
                      <w:marTop w:val="0"/>
                      <w:marBottom w:val="0"/>
                      <w:divBdr>
                        <w:top w:val="none" w:sz="0" w:space="0" w:color="auto"/>
                        <w:left w:val="none" w:sz="0" w:space="0" w:color="auto"/>
                        <w:bottom w:val="none" w:sz="0" w:space="0" w:color="auto"/>
                        <w:right w:val="none" w:sz="0" w:space="0" w:color="auto"/>
                      </w:divBdr>
                      <w:divsChild>
                        <w:div w:id="426342168">
                          <w:marLeft w:val="0"/>
                          <w:marRight w:val="0"/>
                          <w:marTop w:val="0"/>
                          <w:marBottom w:val="0"/>
                          <w:divBdr>
                            <w:top w:val="none" w:sz="0" w:space="0" w:color="auto"/>
                            <w:left w:val="none" w:sz="0" w:space="0" w:color="auto"/>
                            <w:bottom w:val="none" w:sz="0" w:space="0" w:color="auto"/>
                            <w:right w:val="none" w:sz="0" w:space="0" w:color="auto"/>
                          </w:divBdr>
                          <w:divsChild>
                            <w:div w:id="173712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622767">
      <w:bodyDiv w:val="1"/>
      <w:marLeft w:val="0"/>
      <w:marRight w:val="0"/>
      <w:marTop w:val="0"/>
      <w:marBottom w:val="0"/>
      <w:divBdr>
        <w:top w:val="none" w:sz="0" w:space="0" w:color="auto"/>
        <w:left w:val="none" w:sz="0" w:space="0" w:color="auto"/>
        <w:bottom w:val="none" w:sz="0" w:space="0" w:color="auto"/>
        <w:right w:val="none" w:sz="0" w:space="0" w:color="auto"/>
      </w:divBdr>
    </w:div>
    <w:div w:id="1984239623">
      <w:bodyDiv w:val="1"/>
      <w:marLeft w:val="0"/>
      <w:marRight w:val="0"/>
      <w:marTop w:val="0"/>
      <w:marBottom w:val="0"/>
      <w:divBdr>
        <w:top w:val="none" w:sz="0" w:space="0" w:color="auto"/>
        <w:left w:val="none" w:sz="0" w:space="0" w:color="auto"/>
        <w:bottom w:val="none" w:sz="0" w:space="0" w:color="auto"/>
        <w:right w:val="none" w:sz="0" w:space="0" w:color="auto"/>
      </w:divBdr>
      <w:divsChild>
        <w:div w:id="812412128">
          <w:marLeft w:val="0"/>
          <w:marRight w:val="0"/>
          <w:marTop w:val="0"/>
          <w:marBottom w:val="0"/>
          <w:divBdr>
            <w:top w:val="none" w:sz="0" w:space="0" w:color="auto"/>
            <w:left w:val="none" w:sz="0" w:space="0" w:color="auto"/>
            <w:bottom w:val="none" w:sz="0" w:space="0" w:color="auto"/>
            <w:right w:val="none" w:sz="0" w:space="0" w:color="auto"/>
          </w:divBdr>
          <w:divsChild>
            <w:div w:id="357119631">
              <w:marLeft w:val="0"/>
              <w:marRight w:val="0"/>
              <w:marTop w:val="0"/>
              <w:marBottom w:val="0"/>
              <w:divBdr>
                <w:top w:val="none" w:sz="0" w:space="0" w:color="auto"/>
                <w:left w:val="none" w:sz="0" w:space="0" w:color="auto"/>
                <w:bottom w:val="none" w:sz="0" w:space="0" w:color="auto"/>
                <w:right w:val="none" w:sz="0" w:space="0" w:color="auto"/>
              </w:divBdr>
              <w:divsChild>
                <w:div w:id="710031745">
                  <w:marLeft w:val="0"/>
                  <w:marRight w:val="0"/>
                  <w:marTop w:val="0"/>
                  <w:marBottom w:val="0"/>
                  <w:divBdr>
                    <w:top w:val="none" w:sz="0" w:space="0" w:color="auto"/>
                    <w:left w:val="none" w:sz="0" w:space="0" w:color="auto"/>
                    <w:bottom w:val="none" w:sz="0" w:space="0" w:color="auto"/>
                    <w:right w:val="none" w:sz="0" w:space="0" w:color="auto"/>
                  </w:divBdr>
                  <w:divsChild>
                    <w:div w:id="225647225">
                      <w:marLeft w:val="0"/>
                      <w:marRight w:val="0"/>
                      <w:marTop w:val="0"/>
                      <w:marBottom w:val="0"/>
                      <w:divBdr>
                        <w:top w:val="none" w:sz="0" w:space="0" w:color="auto"/>
                        <w:left w:val="none" w:sz="0" w:space="0" w:color="auto"/>
                        <w:bottom w:val="none" w:sz="0" w:space="0" w:color="auto"/>
                        <w:right w:val="none" w:sz="0" w:space="0" w:color="auto"/>
                      </w:divBdr>
                      <w:divsChild>
                        <w:div w:id="1352873951">
                          <w:marLeft w:val="0"/>
                          <w:marRight w:val="0"/>
                          <w:marTop w:val="0"/>
                          <w:marBottom w:val="0"/>
                          <w:divBdr>
                            <w:top w:val="none" w:sz="0" w:space="0" w:color="auto"/>
                            <w:left w:val="none" w:sz="0" w:space="0" w:color="auto"/>
                            <w:bottom w:val="none" w:sz="0" w:space="0" w:color="auto"/>
                            <w:right w:val="none" w:sz="0" w:space="0" w:color="auto"/>
                          </w:divBdr>
                          <w:divsChild>
                            <w:div w:id="84890963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77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Klaskov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usan.Zeman@dpo.cz" TargetMode="External"/><Relationship Id="rId4" Type="http://schemas.openxmlformats.org/officeDocument/2006/relationships/settings" Target="settings.xml"/><Relationship Id="rId9" Type="http://schemas.openxmlformats.org/officeDocument/2006/relationships/hyperlink" Target="mailto:Dusan.Zeman@dpo.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015F5-F814-4E40-BB80-DD1E60F5E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4327</Words>
  <Characters>25726</Characters>
  <Application>Microsoft Office Word</Application>
  <DocSecurity>4</DocSecurity>
  <Lines>214</Lines>
  <Paragraphs>59</Paragraphs>
  <ScaleCrop>false</ScaleCrop>
  <HeadingPairs>
    <vt:vector size="2" baseType="variant">
      <vt:variant>
        <vt:lpstr>Název</vt:lpstr>
      </vt:variant>
      <vt:variant>
        <vt:i4>1</vt:i4>
      </vt:variant>
    </vt:vector>
  </HeadingPairs>
  <TitlesOfParts>
    <vt:vector size="1" baseType="lpstr">
      <vt:lpstr>Podklady pro výběrové řízení</vt:lpstr>
    </vt:vector>
  </TitlesOfParts>
  <Company>HP</Company>
  <LinksUpToDate>false</LinksUpToDate>
  <CharactersWithSpaces>29994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Podklady pro výběrové řízení</dc:title>
  <dc:subject/>
  <dc:creator>Mgr. Jan Klimša</dc:creator>
  <cp:keywords/>
  <cp:lastModifiedBy>Kubátková Hana, Ing.</cp:lastModifiedBy>
  <cp:revision>2</cp:revision>
  <cp:lastPrinted>2024-10-09T11:38:00Z</cp:lastPrinted>
  <dcterms:created xsi:type="dcterms:W3CDTF">2025-07-07T10:03:00Z</dcterms:created>
  <dcterms:modified xsi:type="dcterms:W3CDTF">2025-07-07T10:03:00Z</dcterms:modified>
</cp:coreProperties>
</file>